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86640" w14:textId="77777777" w:rsidR="007F1214" w:rsidRDefault="007F1214" w:rsidP="00024676">
      <w:pPr>
        <w:spacing w:line="240" w:lineRule="auto"/>
        <w:jc w:val="center"/>
        <w:rPr>
          <w:rFonts w:cs="Arial"/>
          <w:b/>
          <w:sz w:val="28"/>
          <w:szCs w:val="28"/>
        </w:rPr>
      </w:pPr>
    </w:p>
    <w:p w14:paraId="1D8E9EB1" w14:textId="4223EA66" w:rsidR="00F02C44" w:rsidRPr="000F2021" w:rsidRDefault="00865899" w:rsidP="00024676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0F2021">
        <w:rPr>
          <w:rFonts w:cs="Arial"/>
          <w:b/>
          <w:sz w:val="32"/>
          <w:szCs w:val="32"/>
        </w:rPr>
        <w:t>SMLOUVA O DÍ</w:t>
      </w:r>
      <w:r w:rsidR="00F02C44" w:rsidRPr="000F2021">
        <w:rPr>
          <w:rFonts w:cs="Arial"/>
          <w:b/>
          <w:sz w:val="32"/>
          <w:szCs w:val="32"/>
        </w:rPr>
        <w:t>LO</w:t>
      </w:r>
    </w:p>
    <w:p w14:paraId="259951F9" w14:textId="0B50C6B5" w:rsidR="007F1214" w:rsidRPr="00C86795" w:rsidDel="00C86795" w:rsidRDefault="007F1214" w:rsidP="00024676">
      <w:pPr>
        <w:spacing w:line="240" w:lineRule="auto"/>
        <w:jc w:val="center"/>
        <w:rPr>
          <w:del w:id="0" w:author="Ulrich Přemysl Ing." w:date="2020-01-06T09:29:00Z"/>
          <w:rFonts w:cs="Arial"/>
          <w:b/>
          <w:szCs w:val="22"/>
          <w:rPrChange w:id="1" w:author="Ulrich Přemysl Ing." w:date="2020-01-06T09:29:00Z">
            <w:rPr>
              <w:del w:id="2" w:author="Ulrich Přemysl Ing." w:date="2020-01-06T09:29:00Z"/>
              <w:rFonts w:cs="Arial"/>
              <w:b/>
              <w:sz w:val="26"/>
              <w:szCs w:val="26"/>
            </w:rPr>
          </w:rPrChange>
        </w:rPr>
      </w:pPr>
    </w:p>
    <w:p w14:paraId="5F667B5A" w14:textId="6A6B04A0" w:rsidR="007F1214" w:rsidRPr="00C86795" w:rsidDel="00C86795" w:rsidRDefault="000F2021" w:rsidP="00024676">
      <w:pPr>
        <w:spacing w:line="240" w:lineRule="auto"/>
        <w:jc w:val="center"/>
        <w:rPr>
          <w:del w:id="3" w:author="Ulrich Přemysl Ing." w:date="2020-01-06T09:29:00Z"/>
          <w:rFonts w:cs="Arial"/>
          <w:b/>
          <w:szCs w:val="22"/>
          <w:rPrChange w:id="4" w:author="Ulrich Přemysl Ing." w:date="2020-01-06T09:29:00Z">
            <w:rPr>
              <w:del w:id="5" w:author="Ulrich Přemysl Ing." w:date="2020-01-06T09:29:00Z"/>
              <w:rFonts w:cs="Arial"/>
              <w:b/>
              <w:sz w:val="26"/>
              <w:szCs w:val="26"/>
            </w:rPr>
          </w:rPrChange>
        </w:rPr>
      </w:pPr>
      <w:r w:rsidRPr="00C86795">
        <w:rPr>
          <w:rFonts w:cs="Arial"/>
          <w:b/>
          <w:szCs w:val="22"/>
          <w:rPrChange w:id="6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>na zpracování projektové</w:t>
      </w:r>
      <w:r w:rsidR="007F1214" w:rsidRPr="00C86795">
        <w:rPr>
          <w:rFonts w:cs="Arial"/>
          <w:b/>
          <w:szCs w:val="22"/>
          <w:rPrChange w:id="7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 xml:space="preserve"> dokumentace pro stavbu</w:t>
      </w:r>
    </w:p>
    <w:p w14:paraId="0CC0AF76" w14:textId="7E4E38D3" w:rsidR="007F1214" w:rsidRPr="00C86795" w:rsidRDefault="00C86795" w:rsidP="00024676">
      <w:pPr>
        <w:spacing w:line="240" w:lineRule="auto"/>
        <w:jc w:val="center"/>
        <w:rPr>
          <w:rFonts w:cs="Arial"/>
          <w:b/>
          <w:szCs w:val="22"/>
          <w:rPrChange w:id="8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</w:pPr>
      <w:ins w:id="9" w:author="Ulrich Přemysl Ing." w:date="2020-01-06T09:29:00Z">
        <w:r>
          <w:rPr>
            <w:rFonts w:cs="Arial"/>
            <w:b/>
            <w:szCs w:val="22"/>
          </w:rPr>
          <w:t xml:space="preserve"> </w:t>
        </w:r>
        <w:r>
          <w:rPr>
            <w:rFonts w:cs="Arial"/>
            <w:b/>
            <w:szCs w:val="22"/>
          </w:rPr>
          <w:br/>
        </w:r>
      </w:ins>
      <w:r w:rsidR="007F1214" w:rsidRPr="00C86795">
        <w:rPr>
          <w:rFonts w:cs="Arial"/>
          <w:b/>
          <w:szCs w:val="22"/>
          <w:rPrChange w:id="10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 xml:space="preserve">„Realizace společných zařízení v k. </w:t>
      </w:r>
      <w:proofErr w:type="spellStart"/>
      <w:r w:rsidR="007F1214" w:rsidRPr="00C86795">
        <w:rPr>
          <w:rFonts w:cs="Arial"/>
          <w:b/>
          <w:szCs w:val="22"/>
          <w:rPrChange w:id="11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>ú.</w:t>
      </w:r>
      <w:proofErr w:type="spellEnd"/>
      <w:r w:rsidR="007F1214" w:rsidRPr="00C86795">
        <w:rPr>
          <w:rFonts w:cs="Arial"/>
          <w:b/>
          <w:szCs w:val="22"/>
          <w:rPrChange w:id="12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 xml:space="preserve"> </w:t>
      </w:r>
      <w:r w:rsidR="008D2E03" w:rsidRPr="00C86795">
        <w:rPr>
          <w:rFonts w:cs="Arial"/>
          <w:b/>
          <w:szCs w:val="22"/>
          <w:rPrChange w:id="13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>Ropice</w:t>
      </w:r>
      <w:r w:rsidR="007F1214" w:rsidRPr="00C86795">
        <w:rPr>
          <w:rFonts w:cs="Arial"/>
          <w:b/>
          <w:szCs w:val="22"/>
          <w:rPrChange w:id="14" w:author="Ulrich Přemysl Ing." w:date="2020-01-06T09:29:00Z">
            <w:rPr>
              <w:rFonts w:cs="Arial"/>
              <w:b/>
              <w:sz w:val="26"/>
              <w:szCs w:val="26"/>
            </w:rPr>
          </w:rPrChange>
        </w:rPr>
        <w:t xml:space="preserve"> - I. etapa“</w:t>
      </w:r>
    </w:p>
    <w:p w14:paraId="2E9FAE86" w14:textId="5717F1D2" w:rsidR="00F02C44" w:rsidRPr="00C86795" w:rsidRDefault="007F1214" w:rsidP="00024676">
      <w:pPr>
        <w:spacing w:line="240" w:lineRule="auto"/>
        <w:jc w:val="center"/>
        <w:rPr>
          <w:rFonts w:cs="Arial"/>
          <w:szCs w:val="22"/>
          <w:rPrChange w:id="15" w:author="Ulrich Přemysl Ing." w:date="2020-01-06T09:29:00Z">
            <w:rPr>
              <w:rFonts w:cs="Arial"/>
              <w:szCs w:val="22"/>
            </w:rPr>
          </w:rPrChange>
        </w:rPr>
      </w:pPr>
      <w:r w:rsidRPr="00C86795">
        <w:rPr>
          <w:rFonts w:cs="Arial"/>
          <w:b/>
          <w:szCs w:val="22"/>
          <w:rPrChange w:id="16" w:author="Ulrich Přemysl Ing." w:date="2020-01-06T09:29:00Z">
            <w:rPr>
              <w:rFonts w:cs="Arial"/>
              <w:b/>
              <w:szCs w:val="22"/>
            </w:rPr>
          </w:rPrChange>
        </w:rPr>
        <w:t xml:space="preserve"> </w:t>
      </w:r>
      <w:r w:rsidR="00F02C44" w:rsidRPr="00C86795">
        <w:rPr>
          <w:rFonts w:cs="Arial"/>
          <w:b/>
          <w:szCs w:val="22"/>
          <w:rPrChange w:id="17" w:author="Ulrich Přemysl Ing." w:date="2020-01-06T09:29:00Z">
            <w:rPr>
              <w:rFonts w:cs="Arial"/>
              <w:b/>
              <w:szCs w:val="22"/>
            </w:rPr>
          </w:rPrChange>
        </w:rPr>
        <w:t>(dále jen „smlouva“)</w:t>
      </w:r>
    </w:p>
    <w:p w14:paraId="287208D0" w14:textId="19E6FB5A" w:rsidR="00F02C44" w:rsidRPr="007F1214" w:rsidDel="00C86795" w:rsidRDefault="00F02C44" w:rsidP="00024676">
      <w:pPr>
        <w:spacing w:after="0" w:line="240" w:lineRule="auto"/>
        <w:jc w:val="center"/>
        <w:rPr>
          <w:del w:id="18" w:author="Ulrich Přemysl Ing." w:date="2020-01-06T09:30:00Z"/>
          <w:rFonts w:cs="Arial"/>
          <w:sz w:val="20"/>
          <w:szCs w:val="20"/>
        </w:rPr>
      </w:pPr>
      <w:r w:rsidRPr="007F1214">
        <w:rPr>
          <w:rFonts w:cs="Arial"/>
          <w:sz w:val="20"/>
          <w:szCs w:val="20"/>
        </w:rPr>
        <w:t xml:space="preserve">uzavřená </w:t>
      </w:r>
      <w:r w:rsidRPr="007F1214">
        <w:rPr>
          <w:rFonts w:cs="Arial"/>
          <w:bCs/>
          <w:sz w:val="20"/>
          <w:szCs w:val="20"/>
        </w:rPr>
        <w:t>níže uvedeného dne, měsíce a roku</w:t>
      </w:r>
    </w:p>
    <w:p w14:paraId="39C8D1E7" w14:textId="4D45798C" w:rsidR="00F02C44" w:rsidRPr="007F1214" w:rsidRDefault="00C86795" w:rsidP="00024676">
      <w:pPr>
        <w:spacing w:after="0" w:line="240" w:lineRule="auto"/>
        <w:jc w:val="center"/>
        <w:rPr>
          <w:rFonts w:cs="Arial"/>
          <w:sz w:val="20"/>
          <w:szCs w:val="20"/>
        </w:rPr>
      </w:pPr>
      <w:ins w:id="19" w:author="Ulrich Přemysl Ing." w:date="2020-01-06T09:30:00Z">
        <w:r>
          <w:rPr>
            <w:rFonts w:cs="Arial"/>
            <w:sz w:val="20"/>
            <w:szCs w:val="20"/>
          </w:rPr>
          <w:t xml:space="preserve"> </w:t>
        </w:r>
      </w:ins>
      <w:r w:rsidR="00F02C44" w:rsidRPr="007F1214">
        <w:rPr>
          <w:rFonts w:cs="Arial"/>
          <w:sz w:val="20"/>
          <w:szCs w:val="20"/>
        </w:rPr>
        <w:t xml:space="preserve">podle § 2586 zákona č. 89/2012 Sb., občanský zákoník, </w:t>
      </w:r>
    </w:p>
    <w:p w14:paraId="6829698D" w14:textId="77777777" w:rsidR="00F02C44" w:rsidRPr="007F1214" w:rsidRDefault="00F02C44" w:rsidP="00024676">
      <w:pPr>
        <w:spacing w:after="0" w:line="240" w:lineRule="auto"/>
        <w:jc w:val="center"/>
        <w:rPr>
          <w:rFonts w:cs="Arial"/>
          <w:sz w:val="20"/>
          <w:szCs w:val="20"/>
        </w:rPr>
      </w:pPr>
      <w:r w:rsidRPr="007F1214">
        <w:rPr>
          <w:rFonts w:cs="Arial"/>
          <w:sz w:val="20"/>
          <w:szCs w:val="20"/>
        </w:rPr>
        <w:t>(dále jen „občanský zákoník“)</w:t>
      </w:r>
    </w:p>
    <w:p w14:paraId="17C32FE0" w14:textId="77777777" w:rsidR="00F02C44" w:rsidRPr="00420F0E" w:rsidRDefault="00F02C44" w:rsidP="00024676">
      <w:pPr>
        <w:tabs>
          <w:tab w:val="left" w:pos="4820"/>
        </w:tabs>
        <w:spacing w:line="240" w:lineRule="auto"/>
        <w:jc w:val="center"/>
        <w:rPr>
          <w:rFonts w:cs="Arial"/>
          <w:b/>
          <w:szCs w:val="22"/>
        </w:rPr>
      </w:pPr>
    </w:p>
    <w:p w14:paraId="36105C33" w14:textId="77777777" w:rsidR="00F02C44" w:rsidRPr="008D2E03" w:rsidRDefault="00F02C44" w:rsidP="00024676">
      <w:pPr>
        <w:tabs>
          <w:tab w:val="left" w:pos="4820"/>
        </w:tabs>
        <w:spacing w:line="240" w:lineRule="auto"/>
        <w:jc w:val="center"/>
        <w:rPr>
          <w:rFonts w:cs="Arial"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>mezi smluvními stranami</w:t>
      </w:r>
    </w:p>
    <w:p w14:paraId="66848316" w14:textId="77777777" w:rsidR="00A762CD" w:rsidRPr="008D2E03" w:rsidRDefault="00A762CD" w:rsidP="00024676">
      <w:pPr>
        <w:spacing w:line="240" w:lineRule="auto"/>
        <w:jc w:val="both"/>
        <w:rPr>
          <w:rFonts w:cs="Arial"/>
          <w:b/>
          <w:bCs/>
          <w:snapToGrid w:val="0"/>
          <w:sz w:val="20"/>
          <w:szCs w:val="20"/>
        </w:rPr>
      </w:pPr>
      <w:r w:rsidRPr="008D2E03">
        <w:rPr>
          <w:rFonts w:cs="Arial"/>
          <w:b/>
          <w:bCs/>
          <w:snapToGrid w:val="0"/>
          <w:sz w:val="20"/>
          <w:szCs w:val="20"/>
        </w:rPr>
        <w:t>Objednatelem</w:t>
      </w:r>
    </w:p>
    <w:p w14:paraId="04A5D736" w14:textId="77777777" w:rsidR="00A762CD" w:rsidRPr="008D2E03" w:rsidRDefault="00A762CD" w:rsidP="000246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 xml:space="preserve">Česká </w:t>
      </w:r>
      <w:proofErr w:type="gramStart"/>
      <w:r w:rsidRPr="008D2E03">
        <w:rPr>
          <w:rFonts w:cs="Arial"/>
          <w:b/>
          <w:sz w:val="20"/>
          <w:szCs w:val="20"/>
        </w:rPr>
        <w:t>republika - Státní</w:t>
      </w:r>
      <w:proofErr w:type="gramEnd"/>
      <w:r w:rsidRPr="008D2E03">
        <w:rPr>
          <w:rFonts w:cs="Arial"/>
          <w:b/>
          <w:sz w:val="20"/>
          <w:szCs w:val="20"/>
        </w:rPr>
        <w:t xml:space="preserve"> pozemkový úřad,</w:t>
      </w:r>
    </w:p>
    <w:p w14:paraId="089ED25C" w14:textId="2194B84F" w:rsidR="00865899" w:rsidRPr="008D2E03" w:rsidRDefault="00A762CD" w:rsidP="000246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>Krajský pozemkový úřad pro Moravskoslezský kraj</w:t>
      </w:r>
    </w:p>
    <w:p w14:paraId="616F80AB" w14:textId="625EF668" w:rsidR="00865899" w:rsidRPr="008D2E03" w:rsidRDefault="00865899" w:rsidP="000246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>Pobočka Frýdek-Místek</w:t>
      </w:r>
    </w:p>
    <w:p w14:paraId="051BAAA1" w14:textId="2C496B47" w:rsidR="00A762CD" w:rsidRPr="008D2E03" w:rsidRDefault="00A762CD" w:rsidP="00024676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zastoupený:</w:t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</w:rPr>
        <w:tab/>
        <w:t xml:space="preserve">     Mgr. Danou Liškovou, </w:t>
      </w:r>
    </w:p>
    <w:p w14:paraId="116D9B23" w14:textId="6D642106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ab/>
      </w:r>
      <w:r w:rsidR="00511083" w:rsidRPr="008D2E03">
        <w:rPr>
          <w:rFonts w:eastAsia="Lucida Sans Unicode" w:cs="Arial"/>
          <w:sz w:val="20"/>
          <w:szCs w:val="20"/>
        </w:rPr>
        <w:t>ředitel</w:t>
      </w:r>
      <w:r w:rsidR="00245836" w:rsidRPr="008D2E03">
        <w:rPr>
          <w:rFonts w:eastAsia="Lucida Sans Unicode" w:cs="Arial"/>
          <w:sz w:val="20"/>
          <w:szCs w:val="20"/>
        </w:rPr>
        <w:t>kou</w:t>
      </w:r>
      <w:r w:rsidR="007F1214" w:rsidRPr="008D2E03">
        <w:rPr>
          <w:rFonts w:eastAsia="Lucida Sans Unicode" w:cs="Arial"/>
          <w:sz w:val="20"/>
          <w:szCs w:val="20"/>
          <w:lang w:val="fr-FR"/>
        </w:rPr>
        <w:t xml:space="preserve"> KPÚ pro Moravskoslezský kraj </w:t>
      </w:r>
    </w:p>
    <w:p w14:paraId="34E54D7B" w14:textId="79774291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ve smluvních záležitostech oprávněn jednat:</w:t>
      </w:r>
      <w:r w:rsidRPr="008D2E03">
        <w:rPr>
          <w:rFonts w:eastAsia="Lucida Sans Unicode" w:cs="Arial"/>
          <w:sz w:val="20"/>
          <w:szCs w:val="20"/>
        </w:rPr>
        <w:tab/>
        <w:t xml:space="preserve">Mgr. Dana Lišková, </w:t>
      </w:r>
    </w:p>
    <w:p w14:paraId="5BDA3143" w14:textId="50AB13AA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  <w:lang w:val="fr-FR"/>
        </w:rPr>
        <w:t>ředite</w:t>
      </w:r>
      <w:r w:rsidR="004A3499" w:rsidRPr="008D2E03">
        <w:rPr>
          <w:rFonts w:eastAsia="Lucida Sans Unicode" w:cs="Arial"/>
          <w:sz w:val="20"/>
          <w:szCs w:val="20"/>
          <w:lang w:val="fr-FR"/>
        </w:rPr>
        <w:t>l</w:t>
      </w:r>
      <w:r w:rsidR="00245836" w:rsidRPr="008D2E03">
        <w:rPr>
          <w:rFonts w:eastAsia="Lucida Sans Unicode" w:cs="Arial"/>
          <w:sz w:val="20"/>
          <w:szCs w:val="20"/>
          <w:lang w:val="fr-FR"/>
        </w:rPr>
        <w:t>ka</w:t>
      </w:r>
      <w:r w:rsidR="007F1214" w:rsidRPr="008D2E03">
        <w:rPr>
          <w:rFonts w:eastAsia="Lucida Sans Unicode" w:cs="Arial"/>
          <w:sz w:val="20"/>
          <w:szCs w:val="20"/>
          <w:lang w:val="fr-FR"/>
        </w:rPr>
        <w:t xml:space="preserve"> KPÚ pro Moravskoslezský kraj </w:t>
      </w:r>
    </w:p>
    <w:p w14:paraId="5CA0BF6A" w14:textId="6F4F8622" w:rsidR="00A762CD" w:rsidRPr="008D2E03" w:rsidRDefault="00A762CD" w:rsidP="00024676">
      <w:pPr>
        <w:widowControl w:val="0"/>
        <w:tabs>
          <w:tab w:val="left" w:pos="284"/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 xml:space="preserve">v </w:t>
      </w:r>
      <w:r w:rsidRPr="008D2E03">
        <w:rPr>
          <w:rFonts w:eastAsia="Lucida Sans Unicode" w:cs="Arial"/>
          <w:snapToGrid w:val="0"/>
          <w:sz w:val="20"/>
          <w:szCs w:val="20"/>
        </w:rPr>
        <w:t>technických záležitostech oprávněn jednat:</w:t>
      </w:r>
      <w:r w:rsidRPr="008D2E03">
        <w:rPr>
          <w:rFonts w:eastAsia="Lucida Sans Unicode" w:cs="Arial"/>
          <w:snapToGrid w:val="0"/>
          <w:sz w:val="20"/>
          <w:szCs w:val="20"/>
        </w:rPr>
        <w:tab/>
        <w:t xml:space="preserve">Ing. </w:t>
      </w:r>
      <w:r w:rsidR="007F1214" w:rsidRPr="008D2E03">
        <w:rPr>
          <w:rFonts w:eastAsia="Lucida Sans Unicode" w:cs="Arial"/>
          <w:snapToGrid w:val="0"/>
          <w:sz w:val="20"/>
          <w:szCs w:val="20"/>
        </w:rPr>
        <w:t>Vladimír Skotnica</w:t>
      </w:r>
      <w:r w:rsidRPr="008D2E03">
        <w:rPr>
          <w:rFonts w:eastAsia="Lucida Sans Unicode" w:cs="Arial"/>
          <w:snapToGrid w:val="0"/>
          <w:sz w:val="20"/>
          <w:szCs w:val="20"/>
        </w:rPr>
        <w:t xml:space="preserve">, </w:t>
      </w:r>
    </w:p>
    <w:p w14:paraId="1DDC2AD0" w14:textId="092993D9" w:rsidR="00A762CD" w:rsidRPr="008D2E03" w:rsidRDefault="0063374B" w:rsidP="00024676">
      <w:pPr>
        <w:widowControl w:val="0"/>
        <w:tabs>
          <w:tab w:val="left" w:pos="284"/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  <w:sz w:val="20"/>
          <w:szCs w:val="20"/>
        </w:rPr>
      </w:pPr>
      <w:r w:rsidRPr="008D2E03">
        <w:rPr>
          <w:rFonts w:eastAsia="Lucida Sans Unicode" w:cs="Arial"/>
          <w:snapToGrid w:val="0"/>
          <w:sz w:val="20"/>
          <w:szCs w:val="20"/>
        </w:rPr>
        <w:tab/>
      </w:r>
      <w:r w:rsidRPr="008D2E03">
        <w:rPr>
          <w:rFonts w:eastAsia="Lucida Sans Unicode" w:cs="Arial"/>
          <w:snapToGrid w:val="0"/>
          <w:sz w:val="20"/>
          <w:szCs w:val="20"/>
        </w:rPr>
        <w:tab/>
      </w:r>
      <w:r w:rsidRPr="008D2E03">
        <w:rPr>
          <w:rFonts w:eastAsia="Lucida Sans Unicode" w:cs="Arial"/>
          <w:snapToGrid w:val="0"/>
          <w:sz w:val="20"/>
          <w:szCs w:val="20"/>
        </w:rPr>
        <w:tab/>
        <w:t>vedoucí P</w:t>
      </w:r>
      <w:r w:rsidR="00A762CD" w:rsidRPr="008D2E03">
        <w:rPr>
          <w:rFonts w:eastAsia="Lucida Sans Unicode" w:cs="Arial"/>
          <w:snapToGrid w:val="0"/>
          <w:sz w:val="20"/>
          <w:szCs w:val="20"/>
        </w:rPr>
        <w:t xml:space="preserve">obočky </w:t>
      </w:r>
      <w:r w:rsidR="007F1214" w:rsidRPr="008D2E03">
        <w:rPr>
          <w:rFonts w:eastAsia="Lucida Sans Unicode" w:cs="Arial"/>
          <w:snapToGrid w:val="0"/>
          <w:sz w:val="20"/>
          <w:szCs w:val="20"/>
        </w:rPr>
        <w:t>Frýdek-Místek</w:t>
      </w:r>
    </w:p>
    <w:p w14:paraId="39338226" w14:textId="77777777" w:rsidR="007F1214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  <w:lang w:val="fr-FR"/>
        </w:rPr>
      </w:pPr>
      <w:r w:rsidRPr="008D2E03">
        <w:rPr>
          <w:rFonts w:eastAsia="Lucida Sans Unicode" w:cs="Arial"/>
          <w:sz w:val="20"/>
          <w:szCs w:val="20"/>
        </w:rPr>
        <w:t>Adresa:</w:t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eastAsia="Lucida Sans Unicode" w:cs="Arial"/>
          <w:sz w:val="20"/>
          <w:szCs w:val="20"/>
          <w:lang w:val="fr-FR"/>
        </w:rPr>
        <w:t xml:space="preserve">Krajský pozemkový úřad pro Moravskoslezský </w:t>
      </w:r>
      <w:r w:rsidR="007F1214" w:rsidRPr="008D2E03">
        <w:rPr>
          <w:rFonts w:eastAsia="Lucida Sans Unicode" w:cs="Arial"/>
          <w:sz w:val="20"/>
          <w:szCs w:val="20"/>
          <w:lang w:val="fr-FR"/>
        </w:rPr>
        <w:t xml:space="preserve">Pobočka Frýdek-Místek, 4. května 217, </w:t>
      </w:r>
    </w:p>
    <w:p w14:paraId="5EEE4F5C" w14:textId="2B7A4234" w:rsidR="00A762CD" w:rsidRPr="008D2E03" w:rsidRDefault="007F1214" w:rsidP="0002467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  <w:lang w:val="fr-FR"/>
        </w:rPr>
        <w:tab/>
      </w:r>
      <w:r w:rsidRPr="008D2E03">
        <w:rPr>
          <w:rFonts w:eastAsia="Lucida Sans Unicode" w:cs="Arial"/>
          <w:sz w:val="20"/>
          <w:szCs w:val="20"/>
        </w:rPr>
        <w:t>738 01 Frýdek-Místek</w:t>
      </w:r>
    </w:p>
    <w:p w14:paraId="4D523F50" w14:textId="670DACFB" w:rsidR="007F1214" w:rsidRPr="008D2E03" w:rsidRDefault="007F1214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Tel.:</w:t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cs="Arial"/>
          <w:sz w:val="20"/>
          <w:szCs w:val="20"/>
        </w:rPr>
        <w:t>+420 606 694 507</w:t>
      </w:r>
    </w:p>
    <w:p w14:paraId="6753B5C7" w14:textId="70D0197C" w:rsidR="007F1214" w:rsidRPr="008D2E03" w:rsidRDefault="007F1214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E-mail:</w:t>
      </w:r>
      <w:r w:rsidRPr="008D2E03">
        <w:rPr>
          <w:rFonts w:eastAsia="Lucida Sans Unicode" w:cs="Arial"/>
          <w:sz w:val="20"/>
          <w:szCs w:val="20"/>
        </w:rPr>
        <w:tab/>
      </w:r>
      <w:hyperlink r:id="rId8" w:history="1">
        <w:r w:rsidRPr="008D2E03">
          <w:rPr>
            <w:rStyle w:val="Hypertextovodkaz"/>
            <w:rFonts w:eastAsia="Lucida Sans Unicode" w:cs="Arial"/>
            <w:sz w:val="20"/>
            <w:szCs w:val="20"/>
          </w:rPr>
          <w:t>frydek.pk@spucr.cz</w:t>
        </w:r>
      </w:hyperlink>
    </w:p>
    <w:p w14:paraId="346E3FA5" w14:textId="31D0F187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ID DS:</w:t>
      </w:r>
      <w:r w:rsidRPr="008D2E03">
        <w:rPr>
          <w:rFonts w:eastAsia="Lucida Sans Unicode" w:cs="Arial"/>
          <w:sz w:val="20"/>
          <w:szCs w:val="20"/>
        </w:rPr>
        <w:tab/>
        <w:t>z49per3</w:t>
      </w:r>
    </w:p>
    <w:p w14:paraId="048C6FD1" w14:textId="032BAAD2" w:rsidR="00A762CD" w:rsidRPr="008D2E03" w:rsidRDefault="00220EE5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Bankovní spojení:</w:t>
      </w:r>
      <w:r w:rsidRPr="008D2E03">
        <w:rPr>
          <w:rFonts w:eastAsia="Lucida Sans Unicode" w:cs="Arial"/>
          <w:sz w:val="20"/>
          <w:szCs w:val="20"/>
        </w:rPr>
        <w:tab/>
        <w:t xml:space="preserve">ČNB </w:t>
      </w:r>
    </w:p>
    <w:p w14:paraId="1AAA545C" w14:textId="2CA73C26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8D2E03">
        <w:rPr>
          <w:rFonts w:eastAsia="Lucida Sans Unicode" w:cs="Arial"/>
          <w:bCs/>
          <w:sz w:val="20"/>
          <w:szCs w:val="20"/>
        </w:rPr>
        <w:t>Číslo účtu:</w:t>
      </w:r>
      <w:r w:rsidRPr="008D2E03">
        <w:rPr>
          <w:rFonts w:eastAsia="Lucida Sans Unicode" w:cs="Arial"/>
          <w:bCs/>
          <w:sz w:val="20"/>
          <w:szCs w:val="20"/>
        </w:rPr>
        <w:tab/>
        <w:t>3723001/0710</w:t>
      </w:r>
    </w:p>
    <w:p w14:paraId="13730014" w14:textId="2E87E537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8D2E03">
        <w:rPr>
          <w:rFonts w:eastAsia="Lucida Sans Unicode" w:cs="Arial"/>
          <w:bCs/>
          <w:sz w:val="20"/>
          <w:szCs w:val="20"/>
        </w:rPr>
        <w:t>IČ:</w:t>
      </w:r>
      <w:r w:rsidRPr="008D2E03">
        <w:rPr>
          <w:rFonts w:eastAsia="Lucida Sans Unicode" w:cs="Arial"/>
          <w:bCs/>
          <w:sz w:val="20"/>
          <w:szCs w:val="20"/>
        </w:rPr>
        <w:tab/>
        <w:t xml:space="preserve">01312774 </w:t>
      </w:r>
    </w:p>
    <w:p w14:paraId="3DD6AAA6" w14:textId="28E3F360" w:rsidR="00A762CD" w:rsidRPr="008D2E03" w:rsidRDefault="00A762CD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 w:val="20"/>
          <w:szCs w:val="20"/>
        </w:rPr>
      </w:pPr>
      <w:r w:rsidRPr="008D2E03">
        <w:rPr>
          <w:rFonts w:eastAsia="Lucida Sans Unicode" w:cs="Arial"/>
          <w:bCs/>
          <w:sz w:val="20"/>
          <w:szCs w:val="20"/>
        </w:rPr>
        <w:t>DIČ:</w:t>
      </w:r>
      <w:r w:rsidRPr="008D2E03">
        <w:rPr>
          <w:rFonts w:eastAsia="Lucida Sans Unicode" w:cs="Arial"/>
          <w:bCs/>
          <w:sz w:val="20"/>
          <w:szCs w:val="20"/>
        </w:rPr>
        <w:tab/>
        <w:t xml:space="preserve">není plátcem DPH </w:t>
      </w:r>
    </w:p>
    <w:p w14:paraId="6F5D82A9" w14:textId="325C0DA0" w:rsidR="00A762CD" w:rsidRPr="008D2E03" w:rsidRDefault="00A762CD" w:rsidP="00024676">
      <w:pPr>
        <w:spacing w:after="0" w:line="240" w:lineRule="auto"/>
        <w:rPr>
          <w:rFonts w:cs="Arial"/>
          <w:snapToGrid w:val="0"/>
          <w:sz w:val="20"/>
          <w:szCs w:val="20"/>
        </w:rPr>
      </w:pPr>
      <w:r w:rsidRPr="008D2E03">
        <w:rPr>
          <w:rFonts w:cs="Arial"/>
          <w:snapToGrid w:val="0"/>
          <w:sz w:val="20"/>
          <w:szCs w:val="20"/>
        </w:rPr>
        <w:t>(dále jen jako „</w:t>
      </w:r>
      <w:r w:rsidR="00024676">
        <w:rPr>
          <w:rFonts w:cs="Arial"/>
          <w:b/>
          <w:snapToGrid w:val="0"/>
          <w:sz w:val="20"/>
          <w:szCs w:val="20"/>
        </w:rPr>
        <w:t>Objednatel</w:t>
      </w:r>
      <w:r w:rsidRPr="008D2E03">
        <w:rPr>
          <w:rFonts w:cs="Arial"/>
          <w:snapToGrid w:val="0"/>
          <w:sz w:val="20"/>
          <w:szCs w:val="20"/>
        </w:rPr>
        <w:t>“)</w:t>
      </w:r>
    </w:p>
    <w:p w14:paraId="029FAE21" w14:textId="77777777" w:rsidR="007F1214" w:rsidRPr="008D2E03" w:rsidRDefault="007F1214" w:rsidP="00024676">
      <w:pPr>
        <w:spacing w:after="0" w:line="240" w:lineRule="auto"/>
        <w:rPr>
          <w:rFonts w:cs="Arial"/>
          <w:snapToGrid w:val="0"/>
          <w:sz w:val="20"/>
          <w:szCs w:val="20"/>
        </w:rPr>
      </w:pPr>
    </w:p>
    <w:p w14:paraId="242FF086" w14:textId="77777777" w:rsidR="00F02C44" w:rsidRPr="008D2E03" w:rsidRDefault="00F02C44" w:rsidP="00024676">
      <w:pPr>
        <w:spacing w:line="240" w:lineRule="auto"/>
        <w:rPr>
          <w:rFonts w:cs="Arial"/>
          <w:b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>a</w:t>
      </w:r>
    </w:p>
    <w:p w14:paraId="5E2B0D0F" w14:textId="042DF6B9" w:rsidR="00F02C44" w:rsidRPr="008D2E03" w:rsidRDefault="00024676" w:rsidP="00024676">
      <w:pPr>
        <w:spacing w:before="120" w:after="0" w:line="240" w:lineRule="auto"/>
        <w:rPr>
          <w:rFonts w:cs="Arial"/>
          <w:b/>
          <w:bCs/>
          <w:snapToGrid w:val="0"/>
          <w:sz w:val="20"/>
          <w:szCs w:val="20"/>
        </w:rPr>
      </w:pPr>
      <w:r>
        <w:rPr>
          <w:rFonts w:cs="Arial"/>
          <w:b/>
          <w:bCs/>
          <w:snapToGrid w:val="0"/>
          <w:sz w:val="20"/>
          <w:szCs w:val="20"/>
        </w:rPr>
        <w:t>Zhotovitel</w:t>
      </w:r>
      <w:r w:rsidR="00F02C44" w:rsidRPr="008D2E03">
        <w:rPr>
          <w:rFonts w:cs="Arial"/>
          <w:b/>
          <w:bCs/>
          <w:snapToGrid w:val="0"/>
          <w:sz w:val="20"/>
          <w:szCs w:val="20"/>
        </w:rPr>
        <w:t>em</w:t>
      </w:r>
    </w:p>
    <w:p w14:paraId="34A0E41F" w14:textId="77777777" w:rsidR="00F02C44" w:rsidRPr="008D2E03" w:rsidRDefault="00F02C44" w:rsidP="00024676">
      <w:pPr>
        <w:spacing w:before="120" w:after="0" w:line="240" w:lineRule="auto"/>
        <w:rPr>
          <w:rFonts w:cs="Arial"/>
          <w:b/>
          <w:bCs/>
          <w:snapToGrid w:val="0"/>
          <w:sz w:val="20"/>
          <w:szCs w:val="20"/>
          <w:lang w:val="en-US"/>
        </w:rPr>
      </w:pPr>
      <w:r w:rsidRPr="008D2E03">
        <w:rPr>
          <w:rFonts w:cs="Arial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1B5C53C7" w14:textId="400CEF23" w:rsidR="00F02C44" w:rsidRPr="008D2E03" w:rsidRDefault="00F02C44" w:rsidP="00024676">
      <w:pPr>
        <w:tabs>
          <w:tab w:val="left" w:pos="4536"/>
        </w:tabs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8D2E03">
        <w:rPr>
          <w:rFonts w:cs="Arial"/>
          <w:bCs/>
          <w:sz w:val="20"/>
          <w:szCs w:val="20"/>
        </w:rPr>
        <w:t xml:space="preserve">Sídlo: </w:t>
      </w:r>
      <w:r w:rsidR="00220EE5" w:rsidRPr="008D2E03">
        <w:rPr>
          <w:rFonts w:cs="Arial"/>
          <w:bCs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4006BCF4" w14:textId="6276EAD0" w:rsidR="00F02C44" w:rsidRPr="008D2E03" w:rsidRDefault="00F02C44" w:rsidP="00024676">
      <w:pPr>
        <w:tabs>
          <w:tab w:val="left" w:pos="4536"/>
        </w:tabs>
        <w:spacing w:after="0" w:line="240" w:lineRule="auto"/>
        <w:rPr>
          <w:rFonts w:cs="Arial"/>
          <w:b/>
          <w:sz w:val="20"/>
          <w:szCs w:val="20"/>
        </w:rPr>
      </w:pPr>
      <w:r w:rsidRPr="008D2E03">
        <w:rPr>
          <w:rFonts w:cs="Arial"/>
          <w:sz w:val="20"/>
          <w:szCs w:val="20"/>
        </w:rPr>
        <w:t>Zastoupený:</w:t>
      </w:r>
      <w:r w:rsidR="00220EE5" w:rsidRPr="008D2E03">
        <w:rPr>
          <w:rFonts w:cs="Arial"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5D8BB74D" w14:textId="786E78F0" w:rsidR="00F02C44" w:rsidRPr="008D2E03" w:rsidRDefault="00F02C44" w:rsidP="00024676">
      <w:pPr>
        <w:tabs>
          <w:tab w:val="left" w:pos="4536"/>
        </w:tabs>
        <w:spacing w:after="0" w:line="240" w:lineRule="auto"/>
        <w:rPr>
          <w:rFonts w:cs="Arial"/>
          <w:b/>
          <w:sz w:val="20"/>
          <w:szCs w:val="20"/>
        </w:rPr>
      </w:pPr>
      <w:r w:rsidRPr="008D2E03">
        <w:rPr>
          <w:rFonts w:cs="Arial"/>
          <w:sz w:val="20"/>
          <w:szCs w:val="20"/>
        </w:rPr>
        <w:t>Ve smluvních záležitostech oprávněn jednat:</w:t>
      </w:r>
      <w:r w:rsidR="00220EE5" w:rsidRPr="008D2E03">
        <w:rPr>
          <w:rFonts w:cs="Arial"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5403FCEF" w14:textId="1E8138A9" w:rsidR="00F02C44" w:rsidRPr="008D2E03" w:rsidRDefault="00F02C44" w:rsidP="00024676">
      <w:pPr>
        <w:pStyle w:val="Zkladntext"/>
        <w:tabs>
          <w:tab w:val="left" w:pos="4536"/>
        </w:tabs>
        <w:spacing w:after="0" w:line="240" w:lineRule="auto"/>
        <w:rPr>
          <w:rFonts w:cs="Arial"/>
          <w:bCs/>
          <w:sz w:val="20"/>
          <w:lang w:val="en-US"/>
        </w:rPr>
      </w:pPr>
      <w:r w:rsidRPr="008D2E03">
        <w:rPr>
          <w:rFonts w:cs="Arial"/>
          <w:b w:val="0"/>
          <w:sz w:val="20"/>
        </w:rPr>
        <w:t>V technických záležitostech oprávněn jednat:</w:t>
      </w:r>
      <w:r w:rsidR="00220EE5" w:rsidRPr="008D2E03">
        <w:rPr>
          <w:rFonts w:cs="Arial"/>
          <w:b w:val="0"/>
          <w:sz w:val="20"/>
        </w:rPr>
        <w:tab/>
      </w:r>
      <w:r w:rsidRPr="008D2E03">
        <w:rPr>
          <w:rFonts w:cs="Arial"/>
          <w:b w:val="0"/>
          <w:bCs/>
          <w:sz w:val="20"/>
          <w:highlight w:val="yellow"/>
          <w:lang w:val="en-US"/>
        </w:rPr>
        <w:t>[DOPLNIT]</w:t>
      </w:r>
    </w:p>
    <w:p w14:paraId="305F3B43" w14:textId="424BF2DB" w:rsidR="00220EE5" w:rsidRPr="008D2E03" w:rsidRDefault="00220EE5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Tel.:</w:t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cs="Arial"/>
          <w:bCs/>
          <w:sz w:val="20"/>
          <w:szCs w:val="20"/>
          <w:highlight w:val="yellow"/>
          <w:lang w:val="en-US"/>
        </w:rPr>
        <w:t>[DOPLNIT]</w:t>
      </w:r>
    </w:p>
    <w:p w14:paraId="5E6771E7" w14:textId="3BDB8929" w:rsidR="00220EE5" w:rsidRPr="008D2E03" w:rsidRDefault="00220EE5" w:rsidP="0002467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 w:val="20"/>
          <w:szCs w:val="20"/>
        </w:rPr>
      </w:pPr>
      <w:r w:rsidRPr="008D2E03">
        <w:rPr>
          <w:rFonts w:eastAsia="Lucida Sans Unicode" w:cs="Arial"/>
          <w:sz w:val="20"/>
          <w:szCs w:val="20"/>
        </w:rPr>
        <w:t>E-mail:</w:t>
      </w:r>
      <w:r w:rsidRPr="008D2E03">
        <w:rPr>
          <w:rFonts w:eastAsia="Lucida Sans Unicode" w:cs="Arial"/>
          <w:sz w:val="20"/>
          <w:szCs w:val="20"/>
        </w:rPr>
        <w:tab/>
      </w:r>
      <w:r w:rsidRPr="008D2E03">
        <w:rPr>
          <w:rFonts w:cs="Arial"/>
          <w:bCs/>
          <w:sz w:val="20"/>
          <w:szCs w:val="20"/>
          <w:highlight w:val="yellow"/>
          <w:lang w:val="en-US"/>
        </w:rPr>
        <w:t>[DOPLNIT]</w:t>
      </w:r>
    </w:p>
    <w:p w14:paraId="380B2F3F" w14:textId="35C46148" w:rsidR="00F02C44" w:rsidRPr="008D2E03" w:rsidRDefault="00F02C44" w:rsidP="00024676">
      <w:pPr>
        <w:tabs>
          <w:tab w:val="left" w:pos="4536"/>
        </w:tabs>
        <w:spacing w:after="0" w:line="240" w:lineRule="auto"/>
        <w:rPr>
          <w:rFonts w:cs="Arial"/>
          <w:b/>
          <w:sz w:val="20"/>
          <w:szCs w:val="20"/>
          <w:lang w:val="en-US"/>
        </w:rPr>
      </w:pPr>
      <w:r w:rsidRPr="008D2E03">
        <w:rPr>
          <w:rFonts w:cs="Arial"/>
          <w:sz w:val="20"/>
          <w:szCs w:val="20"/>
        </w:rPr>
        <w:t>Bankovní spojení:</w:t>
      </w:r>
      <w:r w:rsidR="00220EE5" w:rsidRPr="008D2E03">
        <w:rPr>
          <w:rFonts w:cs="Arial"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2020563C" w14:textId="6A010C09" w:rsidR="00F02C44" w:rsidRPr="008D2E03" w:rsidRDefault="00F02C44" w:rsidP="00024676">
      <w:pPr>
        <w:tabs>
          <w:tab w:val="left" w:pos="4536"/>
        </w:tabs>
        <w:spacing w:after="0" w:line="240" w:lineRule="auto"/>
        <w:rPr>
          <w:rFonts w:cs="Arial"/>
          <w:sz w:val="20"/>
          <w:szCs w:val="20"/>
        </w:rPr>
      </w:pPr>
      <w:r w:rsidRPr="008D2E03">
        <w:rPr>
          <w:rFonts w:cs="Arial"/>
          <w:sz w:val="20"/>
          <w:szCs w:val="20"/>
        </w:rPr>
        <w:t>Číslo účtu:</w:t>
      </w:r>
      <w:r w:rsidR="00220EE5" w:rsidRPr="008D2E03">
        <w:rPr>
          <w:rFonts w:cs="Arial"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1399072E" w14:textId="0AA628D4" w:rsidR="00F02C44" w:rsidRPr="008D2E03" w:rsidRDefault="00F02C44" w:rsidP="00024676">
      <w:pPr>
        <w:tabs>
          <w:tab w:val="left" w:pos="4536"/>
        </w:tabs>
        <w:spacing w:after="0" w:line="240" w:lineRule="auto"/>
        <w:rPr>
          <w:rFonts w:cs="Arial"/>
          <w:b/>
          <w:sz w:val="20"/>
          <w:szCs w:val="20"/>
          <w:lang w:val="en-US"/>
        </w:rPr>
      </w:pPr>
      <w:r w:rsidRPr="008D2E03">
        <w:rPr>
          <w:rFonts w:cs="Arial"/>
          <w:sz w:val="20"/>
          <w:szCs w:val="20"/>
        </w:rPr>
        <w:t>IČ/DIČ:</w:t>
      </w:r>
      <w:r w:rsidR="00220EE5" w:rsidRPr="008D2E03">
        <w:rPr>
          <w:rFonts w:cs="Arial"/>
          <w:sz w:val="20"/>
          <w:szCs w:val="20"/>
        </w:rPr>
        <w:tab/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</w:p>
    <w:p w14:paraId="70B518D8" w14:textId="77777777" w:rsidR="00F02C44" w:rsidRPr="008D2E03" w:rsidRDefault="00F02C44" w:rsidP="00024676">
      <w:pPr>
        <w:spacing w:before="120" w:after="0" w:line="240" w:lineRule="auto"/>
        <w:ind w:right="-284"/>
        <w:rPr>
          <w:rFonts w:cs="Arial"/>
          <w:bCs/>
          <w:snapToGrid w:val="0"/>
          <w:sz w:val="20"/>
          <w:szCs w:val="20"/>
          <w:lang w:val="en-US"/>
        </w:rPr>
      </w:pPr>
      <w:r w:rsidRPr="008D2E03">
        <w:rPr>
          <w:rFonts w:cs="Arial"/>
          <w:sz w:val="20"/>
          <w:szCs w:val="20"/>
        </w:rPr>
        <w:t xml:space="preserve">Společnost je zapsaná v obchodním rejstříku vedeném u </w:t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  <w:r w:rsidRPr="008D2E03">
        <w:rPr>
          <w:rFonts w:cs="Arial"/>
          <w:sz w:val="20"/>
          <w:szCs w:val="20"/>
        </w:rPr>
        <w:t xml:space="preserve">soudu v </w:t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  <w:r w:rsidRPr="008D2E03">
        <w:rPr>
          <w:rFonts w:cs="Arial"/>
          <w:sz w:val="20"/>
          <w:szCs w:val="20"/>
        </w:rPr>
        <w:t xml:space="preserve">oddíl </w:t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</w:t>
      </w:r>
      <w:r w:rsidRPr="008D2E03">
        <w:rPr>
          <w:rFonts w:cs="Arial"/>
          <w:bCs/>
          <w:snapToGrid w:val="0"/>
          <w:sz w:val="20"/>
          <w:szCs w:val="20"/>
          <w:lang w:val="en-US"/>
        </w:rPr>
        <w:t>]</w:t>
      </w:r>
      <w:r w:rsidRPr="008D2E03">
        <w:rPr>
          <w:rFonts w:cs="Arial"/>
          <w:sz w:val="20"/>
          <w:szCs w:val="20"/>
        </w:rPr>
        <w:t xml:space="preserve"> vložka </w:t>
      </w:r>
      <w:r w:rsidRPr="008D2E03">
        <w:rPr>
          <w:rFonts w:cs="Arial"/>
          <w:bCs/>
          <w:snapToGrid w:val="0"/>
          <w:sz w:val="20"/>
          <w:szCs w:val="20"/>
          <w:highlight w:val="yellow"/>
          <w:lang w:val="en-US"/>
        </w:rPr>
        <w:t>[DOPLNIT]</w:t>
      </w:r>
      <w:r w:rsidRPr="008D2E03">
        <w:rPr>
          <w:rFonts w:cs="Arial"/>
          <w:bCs/>
          <w:snapToGrid w:val="0"/>
          <w:sz w:val="20"/>
          <w:szCs w:val="20"/>
          <w:lang w:val="en-US"/>
        </w:rPr>
        <w:t>.</w:t>
      </w:r>
    </w:p>
    <w:p w14:paraId="30DA84CD" w14:textId="783ABA98" w:rsidR="008D2E03" w:rsidRDefault="00F02C44" w:rsidP="00024676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  <w:r w:rsidRPr="008D2E03">
        <w:rPr>
          <w:rFonts w:cs="Arial"/>
          <w:snapToGrid w:val="0"/>
          <w:sz w:val="20"/>
          <w:szCs w:val="20"/>
        </w:rPr>
        <w:t>(dále jen jako „</w:t>
      </w:r>
      <w:r w:rsidR="00024676">
        <w:rPr>
          <w:rFonts w:cs="Arial"/>
          <w:b/>
          <w:snapToGrid w:val="0"/>
          <w:sz w:val="20"/>
          <w:szCs w:val="20"/>
        </w:rPr>
        <w:t>Zhotovitel</w:t>
      </w:r>
      <w:r w:rsidRPr="008D2E03">
        <w:rPr>
          <w:rFonts w:cs="Arial"/>
          <w:snapToGrid w:val="0"/>
          <w:sz w:val="20"/>
          <w:szCs w:val="20"/>
        </w:rPr>
        <w:t>“)</w:t>
      </w:r>
    </w:p>
    <w:p w14:paraId="19292492" w14:textId="77777777" w:rsidR="008D2E03" w:rsidRPr="008D2E03" w:rsidRDefault="008D2E03" w:rsidP="00024676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 w:val="20"/>
          <w:szCs w:val="20"/>
        </w:rPr>
      </w:pPr>
    </w:p>
    <w:p w14:paraId="70AD1FD5" w14:textId="5262B350" w:rsidR="00F02C44" w:rsidRPr="008D2E03" w:rsidRDefault="00F02C44" w:rsidP="00024676">
      <w:pPr>
        <w:spacing w:line="240" w:lineRule="auto"/>
        <w:jc w:val="both"/>
        <w:rPr>
          <w:rFonts w:cs="Arial"/>
          <w:sz w:val="20"/>
          <w:szCs w:val="20"/>
        </w:rPr>
      </w:pPr>
      <w:r w:rsidRPr="008D2E03">
        <w:rPr>
          <w:rFonts w:cs="Arial"/>
          <w:sz w:val="20"/>
          <w:szCs w:val="20"/>
        </w:rPr>
        <w:t xml:space="preserve">na veřejnou zakázku s názvem: </w:t>
      </w:r>
    </w:p>
    <w:p w14:paraId="04C4262E" w14:textId="0CBF81CD" w:rsidR="003A4A6F" w:rsidRDefault="003A4A6F" w:rsidP="00024676">
      <w:pPr>
        <w:spacing w:after="0" w:line="240" w:lineRule="auto"/>
        <w:jc w:val="both"/>
        <w:rPr>
          <w:rFonts w:cs="Arial"/>
          <w:sz w:val="20"/>
          <w:szCs w:val="20"/>
        </w:rPr>
      </w:pPr>
      <w:r w:rsidRPr="008D2E03">
        <w:rPr>
          <w:rFonts w:cs="Arial"/>
          <w:b/>
          <w:sz w:val="20"/>
          <w:szCs w:val="20"/>
        </w:rPr>
        <w:t>Projektová dokumentace a autorský dozor pro stavbu „Realizace společných zařízení v k. </w:t>
      </w:r>
      <w:proofErr w:type="spellStart"/>
      <w:r w:rsidRPr="008D2E03">
        <w:rPr>
          <w:rFonts w:cs="Arial"/>
          <w:b/>
          <w:sz w:val="20"/>
          <w:szCs w:val="20"/>
        </w:rPr>
        <w:t>ú.</w:t>
      </w:r>
      <w:proofErr w:type="spellEnd"/>
      <w:r w:rsidRPr="008D2E03">
        <w:rPr>
          <w:rFonts w:cs="Arial"/>
          <w:b/>
          <w:sz w:val="20"/>
          <w:szCs w:val="20"/>
        </w:rPr>
        <w:t xml:space="preserve"> </w:t>
      </w:r>
      <w:r w:rsidR="008D2E03" w:rsidRPr="008D2E03">
        <w:rPr>
          <w:rFonts w:cs="Arial"/>
          <w:b/>
          <w:sz w:val="20"/>
          <w:szCs w:val="20"/>
        </w:rPr>
        <w:t>Ropice</w:t>
      </w:r>
      <w:r w:rsidRPr="008D2E03">
        <w:rPr>
          <w:rFonts w:cs="Arial"/>
          <w:b/>
          <w:sz w:val="20"/>
          <w:szCs w:val="20"/>
        </w:rPr>
        <w:t xml:space="preserve"> - I. etapa“</w:t>
      </w:r>
      <w:r w:rsidRPr="008D2E03">
        <w:rPr>
          <w:rFonts w:cs="Arial"/>
          <w:sz w:val="20"/>
          <w:szCs w:val="20"/>
        </w:rPr>
        <w:t xml:space="preserve"> na základě výsledku výběrového řízení, realizovaného v souladu s příslušnými ustanoveními zákona č. 134/2016 Sb., o zadávání veřejných zakázek</w:t>
      </w:r>
      <w:r w:rsidR="00AF003D">
        <w:rPr>
          <w:rFonts w:cs="Arial"/>
          <w:sz w:val="20"/>
          <w:szCs w:val="20"/>
        </w:rPr>
        <w:t>, ve znění pozdějších předpisů</w:t>
      </w:r>
      <w:r w:rsidRPr="008D2E03">
        <w:rPr>
          <w:rFonts w:cs="Arial"/>
          <w:sz w:val="20"/>
          <w:szCs w:val="20"/>
        </w:rPr>
        <w:t xml:space="preserve"> (dále jen </w:t>
      </w:r>
      <w:r w:rsidR="00AF003D">
        <w:rPr>
          <w:rFonts w:cs="Arial"/>
          <w:sz w:val="20"/>
          <w:szCs w:val="20"/>
        </w:rPr>
        <w:t>„</w:t>
      </w:r>
      <w:r w:rsidRPr="008D2E03">
        <w:rPr>
          <w:rFonts w:cs="Arial"/>
          <w:sz w:val="20"/>
          <w:szCs w:val="20"/>
        </w:rPr>
        <w:t>ZZVZ”).</w:t>
      </w:r>
    </w:p>
    <w:p w14:paraId="56D86032" w14:textId="77777777" w:rsidR="00F02C44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lastRenderedPageBreak/>
        <w:br/>
        <w:t>Předmět a účel smlouvy</w:t>
      </w:r>
    </w:p>
    <w:p w14:paraId="65148316" w14:textId="06E88E14" w:rsidR="004D6462" w:rsidRPr="008D2E03" w:rsidRDefault="004D6462" w:rsidP="00024676">
      <w:pPr>
        <w:pStyle w:val="l-L1"/>
        <w:keepNext w:val="0"/>
        <w:numPr>
          <w:ilvl w:val="1"/>
          <w:numId w:val="2"/>
        </w:numPr>
        <w:tabs>
          <w:tab w:val="clear" w:pos="737"/>
          <w:tab w:val="num" w:pos="2268"/>
        </w:tabs>
        <w:spacing w:before="120" w:after="0" w:line="240" w:lineRule="auto"/>
        <w:jc w:val="both"/>
        <w:rPr>
          <w:rStyle w:val="l-L2Char"/>
          <w:rFonts w:cs="Arial"/>
          <w:b w:val="0"/>
          <w:sz w:val="20"/>
          <w:szCs w:val="20"/>
        </w:rPr>
      </w:pPr>
      <w:r w:rsidRPr="008D2E03">
        <w:rPr>
          <w:rStyle w:val="l-L2Char"/>
          <w:rFonts w:cs="Arial"/>
          <w:b w:val="0"/>
          <w:sz w:val="20"/>
          <w:szCs w:val="20"/>
          <w:u w:val="none"/>
        </w:rPr>
        <w:t>Účelem této smlouvy je zajištění vypracování projektové dokumentace pro vydání stavebního povolení a pro provádění stavby (dále jen „projektová dokumentace“) v rozsahu nezbytném pro realizaci následující stavby:</w:t>
      </w:r>
    </w:p>
    <w:p w14:paraId="5EF5CB5E" w14:textId="572E6750" w:rsidR="004D6462" w:rsidRPr="008D2E03" w:rsidRDefault="004D6462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2268" w:hanging="1531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D2E03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 w:rsidRPr="008D2E03">
        <w:rPr>
          <w:rStyle w:val="l-L2Char"/>
          <w:rFonts w:cs="Arial"/>
          <w:b w:val="0"/>
          <w:sz w:val="20"/>
          <w:szCs w:val="20"/>
          <w:u w:val="none"/>
        </w:rPr>
        <w:tab/>
      </w:r>
      <w:r w:rsidR="00A64428" w:rsidRPr="008D2E03">
        <w:rPr>
          <w:rFonts w:ascii="Arial" w:hAnsi="Arial" w:cs="Arial"/>
          <w:sz w:val="20"/>
          <w:szCs w:val="20"/>
          <w:u w:val="none"/>
        </w:rPr>
        <w:t>„Realizace společných zařízení v</w:t>
      </w:r>
      <w:r w:rsidR="00A64428" w:rsidRPr="008D2E03">
        <w:rPr>
          <w:rFonts w:cs="Arial"/>
          <w:sz w:val="20"/>
          <w:szCs w:val="20"/>
          <w:u w:val="none"/>
        </w:rPr>
        <w:t> </w:t>
      </w:r>
      <w:r w:rsidR="00A64428" w:rsidRPr="008D2E03">
        <w:rPr>
          <w:rFonts w:ascii="Arial" w:hAnsi="Arial" w:cs="Arial"/>
          <w:sz w:val="20"/>
          <w:szCs w:val="20"/>
          <w:u w:val="none"/>
        </w:rPr>
        <w:t>k.</w:t>
      </w:r>
      <w:r w:rsidR="00A64428" w:rsidRPr="008D2E03">
        <w:rPr>
          <w:rFonts w:cs="Arial"/>
          <w:sz w:val="20"/>
          <w:szCs w:val="20"/>
          <w:u w:val="none"/>
        </w:rPr>
        <w:t> </w:t>
      </w:r>
      <w:proofErr w:type="spellStart"/>
      <w:r w:rsidR="00A64428" w:rsidRPr="008D2E03">
        <w:rPr>
          <w:rFonts w:ascii="Arial" w:hAnsi="Arial" w:cs="Arial"/>
          <w:sz w:val="20"/>
          <w:szCs w:val="20"/>
          <w:u w:val="none"/>
        </w:rPr>
        <w:t>ú.</w:t>
      </w:r>
      <w:proofErr w:type="spellEnd"/>
      <w:r w:rsidR="00A64428" w:rsidRPr="008D2E03">
        <w:rPr>
          <w:rFonts w:ascii="Arial" w:hAnsi="Arial" w:cs="Arial"/>
          <w:sz w:val="20"/>
          <w:szCs w:val="20"/>
          <w:u w:val="none"/>
        </w:rPr>
        <w:t xml:space="preserve"> </w:t>
      </w:r>
      <w:r w:rsidR="008D2E03" w:rsidRPr="008D2E03">
        <w:rPr>
          <w:rFonts w:ascii="Arial" w:hAnsi="Arial" w:cs="Arial"/>
          <w:sz w:val="20"/>
          <w:szCs w:val="20"/>
          <w:u w:val="none"/>
        </w:rPr>
        <w:t>Ropice</w:t>
      </w:r>
      <w:r w:rsidR="00A64428" w:rsidRPr="008D2E03">
        <w:rPr>
          <w:rFonts w:ascii="Arial" w:hAnsi="Arial" w:cs="Arial"/>
          <w:sz w:val="20"/>
          <w:szCs w:val="20"/>
          <w:u w:val="none"/>
        </w:rPr>
        <w:t xml:space="preserve"> - I. etapa“</w:t>
      </w:r>
    </w:p>
    <w:p w14:paraId="155F1C83" w14:textId="4CDC95F3" w:rsidR="00202408" w:rsidRPr="008D2E03" w:rsidRDefault="004D6462" w:rsidP="00024676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0" w:line="240" w:lineRule="auto"/>
        <w:ind w:left="737"/>
        <w:jc w:val="both"/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</w:pPr>
      <w:r w:rsidRPr="008D2E03">
        <w:rPr>
          <w:rStyle w:val="l-L2Char"/>
          <w:rFonts w:cs="Arial"/>
          <w:b w:val="0"/>
          <w:sz w:val="20"/>
          <w:szCs w:val="20"/>
          <w:u w:val="none"/>
        </w:rPr>
        <w:t>Místo stavby:</w:t>
      </w:r>
      <w:r w:rsidR="00202408" w:rsidRPr="008D2E03">
        <w:rPr>
          <w:rStyle w:val="l-L2Char"/>
          <w:rFonts w:cs="Arial"/>
          <w:b w:val="0"/>
          <w:sz w:val="20"/>
          <w:szCs w:val="20"/>
          <w:u w:val="none"/>
        </w:rPr>
        <w:tab/>
      </w:r>
      <w:proofErr w:type="spellStart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Katastrální</w:t>
      </w:r>
      <w:proofErr w:type="spellEnd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území</w:t>
      </w:r>
      <w:proofErr w:type="spellEnd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8D2E03"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Ropice</w:t>
      </w:r>
      <w:proofErr w:type="spellEnd"/>
      <w:r w:rsidR="00BC065F"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r w:rsidR="008D2E03"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Frýdek-Místek</w:t>
      </w:r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</w:p>
    <w:p w14:paraId="1687AFF7" w14:textId="708E3B62" w:rsidR="004D6462" w:rsidRPr="008D2E03" w:rsidRDefault="00202408" w:rsidP="00024676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ab/>
      </w:r>
      <w:r w:rsidR="004D6462" w:rsidRPr="008D2E03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kraj Moravskoslezský</w:t>
      </w:r>
    </w:p>
    <w:p w14:paraId="6E764FE6" w14:textId="1E7BEB4B" w:rsidR="004D6462" w:rsidRPr="008D2E03" w:rsidRDefault="004D6462" w:rsidP="00024676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 w:line="240" w:lineRule="auto"/>
        <w:ind w:left="2268" w:hanging="1531"/>
        <w:jc w:val="both"/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</w:pPr>
      <w:r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Popis stavby:</w:t>
      </w:r>
      <w:r w:rsidR="00BF4B86"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ab/>
      </w:r>
      <w:r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 xml:space="preserve">Stavba zahrnuje </w:t>
      </w:r>
      <w:r w:rsidR="00CB4133"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realizaci těchto společných</w:t>
      </w:r>
      <w:r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 xml:space="preserve"> zařízení</w:t>
      </w:r>
      <w:r w:rsidR="00CB4133"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 xml:space="preserve"> navržených v KoPÚ </w:t>
      </w:r>
      <w:r w:rsidR="008D2E03"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Ropice</w:t>
      </w:r>
      <w:r w:rsidRPr="008D2E03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:</w:t>
      </w:r>
    </w:p>
    <w:p w14:paraId="5540CB00" w14:textId="003665F4" w:rsidR="00C61A66" w:rsidRDefault="00C61A66" w:rsidP="00C61A66">
      <w:pPr>
        <w:numPr>
          <w:ilvl w:val="0"/>
          <w:numId w:val="23"/>
        </w:numPr>
        <w:spacing w:after="0"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 w:rsidRPr="00256AB6">
        <w:rPr>
          <w:rFonts w:cs="Arial"/>
          <w:color w:val="000000"/>
          <w:sz w:val="20"/>
          <w:szCs w:val="20"/>
        </w:rPr>
        <w:t>Rekonstrukc</w:t>
      </w:r>
      <w:r>
        <w:rPr>
          <w:rFonts w:cs="Arial"/>
          <w:color w:val="000000"/>
          <w:sz w:val="20"/>
          <w:szCs w:val="20"/>
        </w:rPr>
        <w:t>i</w:t>
      </w:r>
      <w:r w:rsidRPr="00256AB6">
        <w:rPr>
          <w:rFonts w:cs="Arial"/>
          <w:color w:val="000000"/>
          <w:sz w:val="20"/>
          <w:szCs w:val="20"/>
        </w:rPr>
        <w:t xml:space="preserve"> </w:t>
      </w:r>
      <w:r w:rsidRPr="00256AB6">
        <w:rPr>
          <w:rFonts w:cs="Arial"/>
          <w:b/>
          <w:color w:val="000000"/>
          <w:sz w:val="20"/>
          <w:szCs w:val="20"/>
        </w:rPr>
        <w:t>polní cesty</w:t>
      </w:r>
      <w:r w:rsidRPr="00256AB6">
        <w:rPr>
          <w:rFonts w:cs="Arial"/>
          <w:color w:val="000000"/>
          <w:sz w:val="20"/>
          <w:szCs w:val="20"/>
        </w:rPr>
        <w:t xml:space="preserve"> </w:t>
      </w:r>
      <w:r w:rsidRPr="00256AB6">
        <w:rPr>
          <w:rFonts w:cs="Arial"/>
          <w:b/>
          <w:color w:val="000000"/>
          <w:sz w:val="20"/>
          <w:szCs w:val="20"/>
        </w:rPr>
        <w:t xml:space="preserve">HC 13, </w:t>
      </w:r>
      <w:r w:rsidRPr="00256AB6">
        <w:rPr>
          <w:rFonts w:cs="Arial"/>
          <w:color w:val="000000"/>
          <w:sz w:val="20"/>
          <w:szCs w:val="20"/>
        </w:rPr>
        <w:t>kategorie P 4,5/30, délky 910 m</w:t>
      </w:r>
      <w:r>
        <w:rPr>
          <w:rFonts w:cs="Arial"/>
          <w:color w:val="000000"/>
          <w:sz w:val="20"/>
          <w:szCs w:val="20"/>
        </w:rPr>
        <w:t>,</w:t>
      </w:r>
      <w:r w:rsidRPr="004C349C"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>s napojením na</w:t>
      </w:r>
      <w:r>
        <w:rPr>
          <w:rFonts w:cs="Arial"/>
          <w:sz w:val="20"/>
          <w:szCs w:val="20"/>
        </w:rPr>
        <w:t> místní komunikace</w:t>
      </w:r>
      <w:r w:rsidRPr="00256AB6">
        <w:rPr>
          <w:rFonts w:cs="Arial"/>
          <w:color w:val="000000"/>
          <w:sz w:val="20"/>
          <w:szCs w:val="20"/>
        </w:rPr>
        <w:t>, vozovka s živičným povrchem, včetně</w:t>
      </w:r>
      <w:r>
        <w:rPr>
          <w:rFonts w:cs="Arial"/>
          <w:color w:val="000000"/>
          <w:sz w:val="20"/>
          <w:szCs w:val="20"/>
        </w:rPr>
        <w:t xml:space="preserve"> napojení vedlejších cest, vybudování </w:t>
      </w:r>
      <w:r w:rsidRPr="00256AB6">
        <w:rPr>
          <w:rFonts w:cs="Arial"/>
          <w:color w:val="000000"/>
          <w:sz w:val="20"/>
          <w:szCs w:val="20"/>
        </w:rPr>
        <w:t xml:space="preserve">výhyben V3 a V4, </w:t>
      </w:r>
      <w:r>
        <w:rPr>
          <w:rFonts w:cs="Arial"/>
          <w:color w:val="000000"/>
          <w:sz w:val="20"/>
          <w:szCs w:val="20"/>
        </w:rPr>
        <w:t xml:space="preserve">příp. rekonstrukce stávajícího propustku DN 1000, </w:t>
      </w:r>
      <w:r w:rsidRPr="00256AB6">
        <w:rPr>
          <w:rFonts w:cs="Arial"/>
          <w:color w:val="000000"/>
          <w:sz w:val="20"/>
          <w:szCs w:val="20"/>
        </w:rPr>
        <w:t>odvodnění cestním příkopem a</w:t>
      </w:r>
      <w:r>
        <w:rPr>
          <w:rFonts w:cs="Arial"/>
          <w:color w:val="000000"/>
          <w:sz w:val="20"/>
          <w:szCs w:val="20"/>
        </w:rPr>
        <w:t> </w:t>
      </w:r>
      <w:r w:rsidRPr="00256AB6">
        <w:rPr>
          <w:rFonts w:cs="Arial"/>
          <w:color w:val="000000"/>
          <w:sz w:val="20"/>
          <w:szCs w:val="20"/>
        </w:rPr>
        <w:t>vsakovací rýhou, s výsadbou stromořadí IP</w:t>
      </w:r>
      <w:ins w:id="20" w:author="Poledníková Květoslava Ing." w:date="2019-11-22T11:04:00Z">
        <w:r w:rsidR="009974CE">
          <w:rPr>
            <w:rFonts w:cs="Arial"/>
            <w:color w:val="000000"/>
            <w:sz w:val="20"/>
            <w:szCs w:val="20"/>
          </w:rPr>
          <w:t xml:space="preserve"> </w:t>
        </w:r>
      </w:ins>
      <w:r w:rsidRPr="00256AB6">
        <w:rPr>
          <w:rFonts w:cs="Arial"/>
          <w:color w:val="000000"/>
          <w:sz w:val="20"/>
          <w:szCs w:val="20"/>
        </w:rPr>
        <w:t>4 v</w:t>
      </w:r>
      <w:r>
        <w:rPr>
          <w:rFonts w:cs="Arial"/>
          <w:color w:val="000000"/>
          <w:sz w:val="20"/>
          <w:szCs w:val="20"/>
        </w:rPr>
        <w:t> </w:t>
      </w:r>
      <w:r w:rsidRPr="00256AB6">
        <w:rPr>
          <w:rFonts w:cs="Arial"/>
          <w:color w:val="000000"/>
          <w:sz w:val="20"/>
          <w:szCs w:val="20"/>
        </w:rPr>
        <w:t>délce cca 350 m</w:t>
      </w:r>
      <w:r>
        <w:rPr>
          <w:rFonts w:cs="Arial"/>
          <w:color w:val="000000"/>
          <w:sz w:val="20"/>
          <w:szCs w:val="20"/>
        </w:rPr>
        <w:t xml:space="preserve"> včetně 3leté následné péče, </w:t>
      </w:r>
    </w:p>
    <w:p w14:paraId="31B8B16B" w14:textId="77777777" w:rsidR="00C61A66" w:rsidRPr="00256AB6" w:rsidRDefault="00C61A66" w:rsidP="00C61A66">
      <w:pPr>
        <w:spacing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>p</w:t>
      </w:r>
      <w:r>
        <w:rPr>
          <w:rFonts w:cs="Arial"/>
          <w:sz w:val="20"/>
          <w:szCs w:val="20"/>
        </w:rPr>
        <w:t>olní cesta se nachází na pozemcích</w:t>
      </w:r>
      <w:r w:rsidRPr="008A10DA">
        <w:rPr>
          <w:rFonts w:cs="Arial"/>
          <w:sz w:val="20"/>
          <w:szCs w:val="20"/>
        </w:rPr>
        <w:t xml:space="preserve"> </w:t>
      </w:r>
      <w:proofErr w:type="spellStart"/>
      <w:r w:rsidRPr="008A10DA">
        <w:rPr>
          <w:rFonts w:cs="Arial"/>
          <w:sz w:val="20"/>
          <w:szCs w:val="20"/>
        </w:rPr>
        <w:t>parc</w:t>
      </w:r>
      <w:proofErr w:type="spellEnd"/>
      <w:r w:rsidRPr="008A10D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 xml:space="preserve">č. </w:t>
      </w:r>
      <w:r>
        <w:rPr>
          <w:rFonts w:cs="Arial"/>
          <w:sz w:val="20"/>
          <w:szCs w:val="20"/>
        </w:rPr>
        <w:t>3024</w:t>
      </w:r>
      <w:r w:rsidRPr="008A10DA">
        <w:rPr>
          <w:rFonts w:cs="Arial"/>
          <w:sz w:val="20"/>
          <w:szCs w:val="20"/>
        </w:rPr>
        <w:t xml:space="preserve"> (LV 558)</w:t>
      </w:r>
      <w:r>
        <w:rPr>
          <w:rFonts w:cs="Arial"/>
          <w:sz w:val="20"/>
          <w:szCs w:val="20"/>
        </w:rPr>
        <w:t xml:space="preserve">, </w:t>
      </w:r>
      <w:proofErr w:type="spellStart"/>
      <w:r>
        <w:rPr>
          <w:rFonts w:cs="Arial"/>
          <w:sz w:val="20"/>
          <w:szCs w:val="20"/>
        </w:rPr>
        <w:t>parc</w:t>
      </w:r>
      <w:proofErr w:type="spellEnd"/>
      <w:r>
        <w:rPr>
          <w:rFonts w:cs="Arial"/>
          <w:sz w:val="20"/>
          <w:szCs w:val="20"/>
        </w:rPr>
        <w:t xml:space="preserve">. č. 3319 (LV 308 – Obec Ropice projednává odkup pozemku) a </w:t>
      </w:r>
      <w:proofErr w:type="spellStart"/>
      <w:r>
        <w:rPr>
          <w:rFonts w:cs="Arial"/>
          <w:sz w:val="20"/>
          <w:szCs w:val="20"/>
        </w:rPr>
        <w:t>parc</w:t>
      </w:r>
      <w:proofErr w:type="spellEnd"/>
      <w:r>
        <w:rPr>
          <w:rFonts w:cs="Arial"/>
          <w:sz w:val="20"/>
          <w:szCs w:val="20"/>
        </w:rPr>
        <w:t xml:space="preserve">. č. 3315 (LV 558), stromořadí na pozemku </w:t>
      </w:r>
      <w:proofErr w:type="spellStart"/>
      <w:r>
        <w:rPr>
          <w:rFonts w:cs="Arial"/>
          <w:sz w:val="20"/>
          <w:szCs w:val="20"/>
        </w:rPr>
        <w:t>parc</w:t>
      </w:r>
      <w:proofErr w:type="spellEnd"/>
      <w:r>
        <w:rPr>
          <w:rFonts w:cs="Arial"/>
          <w:sz w:val="20"/>
          <w:szCs w:val="20"/>
        </w:rPr>
        <w:t>. č. 2970 (LV 558)</w:t>
      </w:r>
      <w:r w:rsidRPr="008A10DA">
        <w:rPr>
          <w:rFonts w:cs="Arial"/>
          <w:sz w:val="20"/>
          <w:szCs w:val="20"/>
        </w:rPr>
        <w:t>.</w:t>
      </w:r>
    </w:p>
    <w:p w14:paraId="5FF9A121" w14:textId="77777777" w:rsidR="0056386D" w:rsidRPr="00896B13" w:rsidRDefault="0056386D" w:rsidP="0056386D">
      <w:pPr>
        <w:numPr>
          <w:ilvl w:val="0"/>
          <w:numId w:val="23"/>
        </w:numPr>
        <w:spacing w:after="0"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 w:rsidRPr="00632499">
        <w:rPr>
          <w:rFonts w:cs="Arial"/>
          <w:color w:val="000000"/>
          <w:sz w:val="20"/>
          <w:szCs w:val="20"/>
        </w:rPr>
        <w:t>Rekonstrukc</w:t>
      </w:r>
      <w:r>
        <w:rPr>
          <w:rFonts w:cs="Arial"/>
          <w:color w:val="000000"/>
          <w:sz w:val="20"/>
          <w:szCs w:val="20"/>
        </w:rPr>
        <w:t>i</w:t>
      </w:r>
      <w:r w:rsidRPr="00632499">
        <w:rPr>
          <w:rFonts w:cs="Arial"/>
          <w:color w:val="000000"/>
          <w:sz w:val="20"/>
          <w:szCs w:val="20"/>
        </w:rPr>
        <w:t xml:space="preserve"> </w:t>
      </w:r>
      <w:r w:rsidRPr="00632499">
        <w:rPr>
          <w:rFonts w:cs="Arial"/>
          <w:b/>
          <w:color w:val="000000"/>
          <w:sz w:val="20"/>
          <w:szCs w:val="20"/>
        </w:rPr>
        <w:t>polní cesty</w:t>
      </w:r>
      <w:r w:rsidRPr="00632499">
        <w:rPr>
          <w:rFonts w:cs="Arial"/>
          <w:color w:val="000000"/>
          <w:sz w:val="20"/>
          <w:szCs w:val="20"/>
        </w:rPr>
        <w:t xml:space="preserve"> </w:t>
      </w:r>
      <w:r w:rsidRPr="004502CB">
        <w:rPr>
          <w:rFonts w:cs="Arial"/>
          <w:b/>
          <w:color w:val="000000"/>
          <w:sz w:val="20"/>
          <w:szCs w:val="20"/>
        </w:rPr>
        <w:t>H</w:t>
      </w:r>
      <w:r w:rsidRPr="00632499">
        <w:rPr>
          <w:rFonts w:cs="Arial"/>
          <w:b/>
          <w:color w:val="000000"/>
          <w:sz w:val="20"/>
          <w:szCs w:val="20"/>
        </w:rPr>
        <w:t xml:space="preserve">C 16, </w:t>
      </w:r>
      <w:r w:rsidRPr="00632499">
        <w:rPr>
          <w:rFonts w:cs="Arial"/>
          <w:color w:val="000000"/>
          <w:sz w:val="20"/>
          <w:szCs w:val="20"/>
        </w:rPr>
        <w:t>kategorie P 5,0/30, délk</w:t>
      </w:r>
      <w:r>
        <w:rPr>
          <w:rFonts w:cs="Arial"/>
          <w:color w:val="000000"/>
          <w:sz w:val="20"/>
          <w:szCs w:val="20"/>
        </w:rPr>
        <w:t>y</w:t>
      </w:r>
      <w:r w:rsidRPr="00632499">
        <w:rPr>
          <w:rFonts w:cs="Arial"/>
          <w:color w:val="000000"/>
          <w:sz w:val="20"/>
          <w:szCs w:val="20"/>
        </w:rPr>
        <w:t xml:space="preserve"> 951 m, </w:t>
      </w:r>
      <w:r w:rsidRPr="008A10DA">
        <w:rPr>
          <w:rFonts w:cs="Arial"/>
          <w:sz w:val="20"/>
          <w:szCs w:val="20"/>
        </w:rPr>
        <w:t>s napojením na</w:t>
      </w:r>
      <w:r>
        <w:rPr>
          <w:rFonts w:cs="Arial"/>
          <w:sz w:val="20"/>
          <w:szCs w:val="20"/>
        </w:rPr>
        <w:t> místní komunikace,</w:t>
      </w:r>
      <w:r w:rsidRPr="00632499">
        <w:rPr>
          <w:rFonts w:cs="Arial"/>
          <w:color w:val="000000"/>
          <w:sz w:val="20"/>
          <w:szCs w:val="20"/>
        </w:rPr>
        <w:t xml:space="preserve"> vozovka s živičným povrchem, včetně </w:t>
      </w:r>
      <w:r>
        <w:rPr>
          <w:rFonts w:cs="Arial"/>
          <w:color w:val="000000"/>
          <w:sz w:val="20"/>
          <w:szCs w:val="20"/>
        </w:rPr>
        <w:t xml:space="preserve">vybudování </w:t>
      </w:r>
      <w:r w:rsidRPr="00632499">
        <w:rPr>
          <w:rFonts w:cs="Arial"/>
          <w:color w:val="000000"/>
          <w:sz w:val="20"/>
          <w:szCs w:val="20"/>
        </w:rPr>
        <w:t>hospodářských sjezdů S</w:t>
      </w:r>
      <w:r>
        <w:rPr>
          <w:rFonts w:cs="Arial"/>
          <w:color w:val="000000"/>
          <w:sz w:val="20"/>
          <w:szCs w:val="20"/>
        </w:rPr>
        <w:t> </w:t>
      </w:r>
      <w:proofErr w:type="gramStart"/>
      <w:r w:rsidRPr="00632499">
        <w:rPr>
          <w:rFonts w:cs="Arial"/>
          <w:color w:val="000000"/>
          <w:sz w:val="20"/>
          <w:szCs w:val="20"/>
        </w:rPr>
        <w:t>44 – S</w:t>
      </w:r>
      <w:proofErr w:type="gramEnd"/>
      <w:r>
        <w:rPr>
          <w:rFonts w:cs="Arial"/>
          <w:color w:val="000000"/>
          <w:sz w:val="20"/>
          <w:szCs w:val="20"/>
        </w:rPr>
        <w:t> 47 s propustkem nebo betonovým</w:t>
      </w:r>
      <w:r w:rsidRPr="00632499">
        <w:rPr>
          <w:rFonts w:cs="Arial"/>
          <w:color w:val="000000"/>
          <w:sz w:val="20"/>
          <w:szCs w:val="20"/>
        </w:rPr>
        <w:t xml:space="preserve"> žlab</w:t>
      </w:r>
      <w:r>
        <w:rPr>
          <w:rFonts w:cs="Arial"/>
          <w:color w:val="000000"/>
          <w:sz w:val="20"/>
          <w:szCs w:val="20"/>
        </w:rPr>
        <w:t xml:space="preserve">em, vybudování </w:t>
      </w:r>
      <w:r w:rsidRPr="00632499">
        <w:rPr>
          <w:rFonts w:cs="Arial"/>
          <w:color w:val="000000"/>
          <w:sz w:val="20"/>
          <w:szCs w:val="20"/>
        </w:rPr>
        <w:t>hospodářských sjezdů S</w:t>
      </w:r>
      <w:r>
        <w:rPr>
          <w:rFonts w:cs="Arial"/>
          <w:color w:val="000000"/>
          <w:sz w:val="20"/>
          <w:szCs w:val="20"/>
        </w:rPr>
        <w:t xml:space="preserve"> 48 </w:t>
      </w:r>
      <w:r w:rsidRPr="00632499">
        <w:rPr>
          <w:rFonts w:cs="Arial"/>
          <w:color w:val="000000"/>
          <w:sz w:val="20"/>
          <w:szCs w:val="20"/>
        </w:rPr>
        <w:t>– S</w:t>
      </w:r>
      <w:r>
        <w:rPr>
          <w:rFonts w:cs="Arial"/>
          <w:color w:val="000000"/>
          <w:sz w:val="20"/>
          <w:szCs w:val="20"/>
        </w:rPr>
        <w:t xml:space="preserve"> 50, napojení vedlejších cest </w:t>
      </w:r>
      <w:r w:rsidRPr="008A10DA">
        <w:rPr>
          <w:rFonts w:cs="Arial"/>
          <w:sz w:val="20"/>
          <w:szCs w:val="20"/>
        </w:rPr>
        <w:t xml:space="preserve">a </w:t>
      </w:r>
      <w:r>
        <w:rPr>
          <w:rFonts w:cs="Arial"/>
          <w:color w:val="000000"/>
          <w:sz w:val="20"/>
          <w:szCs w:val="20"/>
        </w:rPr>
        <w:t xml:space="preserve">vybudování </w:t>
      </w:r>
      <w:r w:rsidRPr="00632499">
        <w:rPr>
          <w:rFonts w:cs="Arial"/>
          <w:color w:val="000000"/>
          <w:sz w:val="20"/>
          <w:szCs w:val="20"/>
        </w:rPr>
        <w:t xml:space="preserve">výhybny V5, odvodnění </w:t>
      </w:r>
      <w:r>
        <w:rPr>
          <w:rFonts w:cs="Arial"/>
          <w:color w:val="000000"/>
          <w:sz w:val="20"/>
          <w:szCs w:val="20"/>
        </w:rPr>
        <w:t>cestním</w:t>
      </w:r>
      <w:r w:rsidRPr="00632499">
        <w:rPr>
          <w:rFonts w:cs="Arial"/>
          <w:color w:val="000000"/>
          <w:sz w:val="20"/>
          <w:szCs w:val="20"/>
        </w:rPr>
        <w:t xml:space="preserve"> příkopem a vsakovací rýhou</w:t>
      </w:r>
      <w:r>
        <w:rPr>
          <w:rFonts w:cs="Arial"/>
          <w:color w:val="000000"/>
          <w:sz w:val="20"/>
          <w:szCs w:val="20"/>
        </w:rPr>
        <w:t>,</w:t>
      </w:r>
      <w:r w:rsidRPr="0072600C">
        <w:rPr>
          <w:rFonts w:cs="Arial"/>
          <w:sz w:val="20"/>
          <w:szCs w:val="20"/>
        </w:rPr>
        <w:t xml:space="preserve"> </w:t>
      </w:r>
    </w:p>
    <w:p w14:paraId="06A754BF" w14:textId="341671E7" w:rsidR="0056386D" w:rsidRDefault="0056386D" w:rsidP="0056386D">
      <w:pPr>
        <w:spacing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>p</w:t>
      </w:r>
      <w:r w:rsidRPr="008A10DA">
        <w:rPr>
          <w:rFonts w:cs="Arial"/>
          <w:sz w:val="20"/>
          <w:szCs w:val="20"/>
        </w:rPr>
        <w:t>olní cesta se nachází na pozem</w:t>
      </w:r>
      <w:r>
        <w:rPr>
          <w:rFonts w:cs="Arial"/>
          <w:sz w:val="20"/>
          <w:szCs w:val="20"/>
        </w:rPr>
        <w:t>cích</w:t>
      </w:r>
      <w:r w:rsidRPr="008A10DA">
        <w:rPr>
          <w:rFonts w:cs="Arial"/>
          <w:sz w:val="20"/>
          <w:szCs w:val="20"/>
        </w:rPr>
        <w:t xml:space="preserve"> </w:t>
      </w:r>
      <w:proofErr w:type="spellStart"/>
      <w:r w:rsidRPr="008A10DA">
        <w:rPr>
          <w:rFonts w:cs="Arial"/>
          <w:sz w:val="20"/>
          <w:szCs w:val="20"/>
        </w:rPr>
        <w:t>parc</w:t>
      </w:r>
      <w:proofErr w:type="spellEnd"/>
      <w:r w:rsidRPr="008A10D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>č. 2</w:t>
      </w:r>
      <w:r>
        <w:rPr>
          <w:rFonts w:cs="Arial"/>
          <w:sz w:val="20"/>
          <w:szCs w:val="20"/>
        </w:rPr>
        <w:t>455,</w:t>
      </w:r>
      <w:r w:rsidRPr="008A10D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2469 a 2647 (LV 558)</w:t>
      </w:r>
      <w:r w:rsidRPr="008A10DA">
        <w:rPr>
          <w:rFonts w:cs="Arial"/>
          <w:sz w:val="20"/>
          <w:szCs w:val="20"/>
        </w:rPr>
        <w:t>.</w:t>
      </w:r>
    </w:p>
    <w:p w14:paraId="2B7917FB" w14:textId="77777777" w:rsidR="0056386D" w:rsidRDefault="0056386D" w:rsidP="0056386D">
      <w:pPr>
        <w:numPr>
          <w:ilvl w:val="0"/>
          <w:numId w:val="23"/>
        </w:numPr>
        <w:spacing w:after="0"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 w:rsidRPr="004502CB">
        <w:rPr>
          <w:rFonts w:cs="Arial"/>
          <w:color w:val="000000"/>
          <w:sz w:val="20"/>
          <w:szCs w:val="20"/>
        </w:rPr>
        <w:t>Výstavb</w:t>
      </w:r>
      <w:r>
        <w:rPr>
          <w:rFonts w:cs="Arial"/>
          <w:color w:val="000000"/>
          <w:sz w:val="20"/>
          <w:szCs w:val="20"/>
        </w:rPr>
        <w:t>u</w:t>
      </w:r>
      <w:r w:rsidRPr="004502CB">
        <w:rPr>
          <w:rFonts w:cs="Arial"/>
          <w:color w:val="000000"/>
          <w:sz w:val="20"/>
          <w:szCs w:val="20"/>
        </w:rPr>
        <w:t xml:space="preserve"> </w:t>
      </w:r>
      <w:r w:rsidRPr="00632499">
        <w:rPr>
          <w:rFonts w:cs="Arial"/>
          <w:b/>
          <w:color w:val="000000"/>
          <w:sz w:val="20"/>
          <w:szCs w:val="20"/>
        </w:rPr>
        <w:t xml:space="preserve">polní </w:t>
      </w:r>
      <w:r w:rsidRPr="00AE2FAA">
        <w:rPr>
          <w:rFonts w:cs="Arial"/>
          <w:b/>
          <w:color w:val="000000"/>
          <w:sz w:val="20"/>
          <w:szCs w:val="20"/>
        </w:rPr>
        <w:t>cesty VC</w:t>
      </w:r>
      <w:r w:rsidRPr="00632499"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b/>
          <w:color w:val="000000"/>
          <w:sz w:val="20"/>
          <w:szCs w:val="20"/>
        </w:rPr>
        <w:t>9</w:t>
      </w:r>
      <w:r w:rsidRPr="00632499">
        <w:rPr>
          <w:rFonts w:cs="Arial"/>
          <w:b/>
          <w:color w:val="000000"/>
          <w:sz w:val="20"/>
          <w:szCs w:val="20"/>
        </w:rPr>
        <w:t xml:space="preserve">, </w:t>
      </w:r>
      <w:r w:rsidRPr="00632499">
        <w:rPr>
          <w:rFonts w:cs="Arial"/>
          <w:color w:val="000000"/>
          <w:sz w:val="20"/>
          <w:szCs w:val="20"/>
        </w:rPr>
        <w:t xml:space="preserve">kategorie P </w:t>
      </w:r>
      <w:r>
        <w:rPr>
          <w:rFonts w:cs="Arial"/>
          <w:color w:val="000000"/>
          <w:sz w:val="20"/>
          <w:szCs w:val="20"/>
        </w:rPr>
        <w:t>4</w:t>
      </w:r>
      <w:r w:rsidRPr="00632499">
        <w:rPr>
          <w:rFonts w:cs="Arial"/>
          <w:color w:val="000000"/>
          <w:sz w:val="20"/>
          <w:szCs w:val="20"/>
        </w:rPr>
        <w:t>,0/30, délk</w:t>
      </w:r>
      <w:r>
        <w:rPr>
          <w:rFonts w:cs="Arial"/>
          <w:color w:val="000000"/>
          <w:sz w:val="20"/>
          <w:szCs w:val="20"/>
        </w:rPr>
        <w:t>y</w:t>
      </w:r>
      <w:r w:rsidRPr="00632499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479</w:t>
      </w:r>
      <w:r w:rsidRPr="00632499">
        <w:rPr>
          <w:rFonts w:cs="Arial"/>
          <w:color w:val="000000"/>
          <w:sz w:val="20"/>
          <w:szCs w:val="20"/>
        </w:rPr>
        <w:t xml:space="preserve"> m, </w:t>
      </w:r>
      <w:r w:rsidRPr="008A10DA">
        <w:rPr>
          <w:rFonts w:cs="Arial"/>
          <w:sz w:val="20"/>
          <w:szCs w:val="20"/>
        </w:rPr>
        <w:t>s napojením na místní komunikace</w:t>
      </w:r>
      <w:r>
        <w:rPr>
          <w:rFonts w:cs="Arial"/>
          <w:sz w:val="20"/>
          <w:szCs w:val="20"/>
        </w:rPr>
        <w:t>,</w:t>
      </w:r>
      <w:r w:rsidRPr="00632499">
        <w:rPr>
          <w:rFonts w:cs="Arial"/>
          <w:color w:val="000000"/>
          <w:sz w:val="20"/>
          <w:szCs w:val="20"/>
        </w:rPr>
        <w:t xml:space="preserve"> vozovka s</w:t>
      </w:r>
      <w:r>
        <w:rPr>
          <w:rFonts w:cs="Arial"/>
          <w:color w:val="000000"/>
          <w:sz w:val="20"/>
          <w:szCs w:val="20"/>
        </w:rPr>
        <w:t> krytem z kameniva</w:t>
      </w:r>
      <w:r w:rsidRPr="00632499">
        <w:rPr>
          <w:rFonts w:cs="Arial"/>
          <w:color w:val="000000"/>
          <w:sz w:val="20"/>
          <w:szCs w:val="20"/>
        </w:rPr>
        <w:t xml:space="preserve">, včetně </w:t>
      </w:r>
      <w:r>
        <w:rPr>
          <w:rFonts w:cs="Arial"/>
          <w:color w:val="000000"/>
          <w:sz w:val="20"/>
          <w:szCs w:val="20"/>
        </w:rPr>
        <w:t>vybudování propustku P6 DN 600,</w:t>
      </w:r>
      <w:r w:rsidRPr="00632499">
        <w:rPr>
          <w:rFonts w:cs="Arial"/>
          <w:color w:val="000000"/>
          <w:sz w:val="20"/>
          <w:szCs w:val="20"/>
        </w:rPr>
        <w:t xml:space="preserve"> výhybny V</w:t>
      </w:r>
      <w:r>
        <w:rPr>
          <w:rFonts w:cs="Arial"/>
          <w:color w:val="000000"/>
          <w:sz w:val="20"/>
          <w:szCs w:val="20"/>
        </w:rPr>
        <w:t>7</w:t>
      </w:r>
      <w:r w:rsidRPr="00632499">
        <w:rPr>
          <w:rFonts w:cs="Arial"/>
          <w:color w:val="000000"/>
          <w:sz w:val="20"/>
          <w:szCs w:val="20"/>
        </w:rPr>
        <w:t xml:space="preserve">, odvodnění vsakovací rýhou </w:t>
      </w:r>
      <w:r>
        <w:rPr>
          <w:rFonts w:cs="Arial"/>
          <w:color w:val="000000"/>
          <w:sz w:val="20"/>
          <w:szCs w:val="20"/>
        </w:rPr>
        <w:t>a cestním</w:t>
      </w:r>
      <w:r w:rsidRPr="00632499">
        <w:rPr>
          <w:rFonts w:cs="Arial"/>
          <w:color w:val="000000"/>
          <w:sz w:val="20"/>
          <w:szCs w:val="20"/>
        </w:rPr>
        <w:t xml:space="preserve"> příkopem </w:t>
      </w:r>
      <w:r>
        <w:rPr>
          <w:rFonts w:cs="Arial"/>
          <w:color w:val="000000"/>
          <w:sz w:val="20"/>
          <w:szCs w:val="20"/>
        </w:rPr>
        <w:t xml:space="preserve">zaústěným do místní vodoteče </w:t>
      </w:r>
      <w:proofErr w:type="spellStart"/>
      <w:r>
        <w:rPr>
          <w:rFonts w:cs="Arial"/>
          <w:color w:val="000000"/>
          <w:sz w:val="20"/>
          <w:szCs w:val="20"/>
        </w:rPr>
        <w:t>Vělopolka</w:t>
      </w:r>
      <w:proofErr w:type="spellEnd"/>
      <w:r>
        <w:rPr>
          <w:rFonts w:cs="Arial"/>
          <w:color w:val="000000"/>
          <w:sz w:val="20"/>
          <w:szCs w:val="20"/>
        </w:rPr>
        <w:t>,</w:t>
      </w:r>
    </w:p>
    <w:p w14:paraId="5F99D372" w14:textId="7F5D1A1E" w:rsidR="0056386D" w:rsidRDefault="0056386D" w:rsidP="0056386D">
      <w:pPr>
        <w:spacing w:line="240" w:lineRule="auto"/>
        <w:ind w:left="1021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>p</w:t>
      </w:r>
      <w:r w:rsidRPr="008A10DA">
        <w:rPr>
          <w:rFonts w:cs="Arial"/>
          <w:sz w:val="20"/>
          <w:szCs w:val="20"/>
        </w:rPr>
        <w:t xml:space="preserve">olní cesta se nachází na pozemku </w:t>
      </w:r>
      <w:proofErr w:type="spellStart"/>
      <w:r w:rsidRPr="008A10DA">
        <w:rPr>
          <w:rFonts w:cs="Arial"/>
          <w:sz w:val="20"/>
          <w:szCs w:val="20"/>
        </w:rPr>
        <w:t>parc</w:t>
      </w:r>
      <w:proofErr w:type="spellEnd"/>
      <w:r w:rsidRPr="008A10D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>č. 2755 (LV 558).</w:t>
      </w:r>
    </w:p>
    <w:p w14:paraId="6491D6B7" w14:textId="41F20274" w:rsidR="008D245C" w:rsidRDefault="008D245C" w:rsidP="008D245C">
      <w:pPr>
        <w:numPr>
          <w:ilvl w:val="0"/>
          <w:numId w:val="23"/>
        </w:numPr>
        <w:spacing w:after="0" w:line="240" w:lineRule="auto"/>
        <w:ind w:left="1021" w:hanging="284"/>
        <w:jc w:val="both"/>
        <w:rPr>
          <w:rFonts w:cs="Arial"/>
          <w:sz w:val="20"/>
          <w:szCs w:val="20"/>
        </w:rPr>
      </w:pPr>
      <w:r w:rsidRPr="008D245C">
        <w:rPr>
          <w:rFonts w:cs="Arial"/>
          <w:sz w:val="20"/>
          <w:szCs w:val="20"/>
        </w:rPr>
        <w:t>Rekonstrukc</w:t>
      </w:r>
      <w:r>
        <w:rPr>
          <w:rFonts w:cs="Arial"/>
          <w:sz w:val="20"/>
          <w:szCs w:val="20"/>
        </w:rPr>
        <w:t>i</w:t>
      </w:r>
      <w:r w:rsidRPr="008D245C">
        <w:rPr>
          <w:rFonts w:cs="Arial"/>
          <w:b/>
          <w:sz w:val="20"/>
          <w:szCs w:val="20"/>
        </w:rPr>
        <w:t xml:space="preserve"> polní cesty</w:t>
      </w:r>
      <w:r w:rsidRPr="008D245C">
        <w:rPr>
          <w:rFonts w:cs="Arial"/>
          <w:sz w:val="20"/>
          <w:szCs w:val="20"/>
        </w:rPr>
        <w:t xml:space="preserve"> </w:t>
      </w:r>
      <w:r w:rsidRPr="008D245C">
        <w:rPr>
          <w:rFonts w:cs="Arial"/>
          <w:b/>
          <w:sz w:val="20"/>
          <w:szCs w:val="20"/>
        </w:rPr>
        <w:t>VC 13</w:t>
      </w:r>
      <w:r>
        <w:rPr>
          <w:rFonts w:cs="Arial"/>
          <w:b/>
          <w:sz w:val="20"/>
          <w:szCs w:val="20"/>
        </w:rPr>
        <w:t>,</w:t>
      </w:r>
      <w:r w:rsidRPr="008D245C">
        <w:rPr>
          <w:rFonts w:cs="Arial"/>
          <w:b/>
          <w:sz w:val="20"/>
          <w:szCs w:val="20"/>
        </w:rPr>
        <w:t xml:space="preserve"> </w:t>
      </w:r>
      <w:r w:rsidRPr="008D245C">
        <w:rPr>
          <w:rFonts w:cs="Arial"/>
          <w:sz w:val="20"/>
          <w:szCs w:val="20"/>
        </w:rPr>
        <w:t>kategorie P 4,5/30</w:t>
      </w:r>
      <w:r>
        <w:rPr>
          <w:rFonts w:cs="Arial"/>
          <w:sz w:val="20"/>
          <w:szCs w:val="20"/>
        </w:rPr>
        <w:t>,</w:t>
      </w:r>
      <w:r w:rsidRPr="008D245C">
        <w:rPr>
          <w:rFonts w:cs="Arial"/>
          <w:sz w:val="20"/>
          <w:szCs w:val="20"/>
        </w:rPr>
        <w:t xml:space="preserve"> délky 293 m</w:t>
      </w:r>
      <w:r>
        <w:rPr>
          <w:rFonts w:cs="Arial"/>
          <w:sz w:val="20"/>
          <w:szCs w:val="20"/>
        </w:rPr>
        <w:t>,</w:t>
      </w:r>
      <w:r w:rsidRPr="008D245C">
        <w:rPr>
          <w:rFonts w:cs="Arial"/>
          <w:sz w:val="20"/>
          <w:szCs w:val="20"/>
        </w:rPr>
        <w:t xml:space="preserve"> s</w:t>
      </w:r>
      <w:r w:rsidRPr="008A10DA">
        <w:rPr>
          <w:rFonts w:cs="Arial"/>
          <w:sz w:val="20"/>
          <w:szCs w:val="20"/>
        </w:rPr>
        <w:t xml:space="preserve"> napojením na </w:t>
      </w:r>
      <w:r>
        <w:rPr>
          <w:rFonts w:cs="Arial"/>
          <w:sz w:val="20"/>
          <w:szCs w:val="20"/>
        </w:rPr>
        <w:t>polní cesty HC 8 a HC 7 a křížením přes železniční trať</w:t>
      </w:r>
      <w:r w:rsidRPr="008D245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Frýdek-Místek – Český Těšín, v</w:t>
      </w:r>
      <w:r w:rsidRPr="008A10DA">
        <w:rPr>
          <w:rFonts w:cs="Arial"/>
          <w:sz w:val="20"/>
          <w:szCs w:val="20"/>
        </w:rPr>
        <w:t>ozovka s krytem z</w:t>
      </w:r>
      <w:r>
        <w:rPr>
          <w:rFonts w:cs="Arial"/>
          <w:sz w:val="20"/>
          <w:szCs w:val="20"/>
        </w:rPr>
        <w:t> </w:t>
      </w:r>
      <w:r w:rsidRPr="008A10DA">
        <w:rPr>
          <w:rFonts w:eastAsia="Arial" w:cs="Arial"/>
          <w:sz w:val="20"/>
          <w:szCs w:val="20"/>
        </w:rPr>
        <w:t>asfaltobetonu</w:t>
      </w:r>
      <w:r>
        <w:rPr>
          <w:rFonts w:eastAsia="Arial"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včetně rekonstrukce</w:t>
      </w:r>
      <w:r w:rsidRPr="008A10DA">
        <w:rPr>
          <w:rFonts w:cs="Arial"/>
          <w:sz w:val="20"/>
          <w:szCs w:val="20"/>
        </w:rPr>
        <w:t xml:space="preserve"> propustku P2</w:t>
      </w:r>
      <w:r>
        <w:rPr>
          <w:rFonts w:cs="Arial"/>
          <w:sz w:val="20"/>
          <w:szCs w:val="20"/>
        </w:rPr>
        <w:t>3</w:t>
      </w:r>
      <w:r w:rsidRPr="008A10DA">
        <w:rPr>
          <w:rFonts w:cs="Arial"/>
          <w:sz w:val="20"/>
          <w:szCs w:val="20"/>
        </w:rPr>
        <w:t xml:space="preserve"> DN 600</w:t>
      </w:r>
      <w:r>
        <w:rPr>
          <w:rFonts w:cs="Arial"/>
          <w:sz w:val="20"/>
          <w:szCs w:val="20"/>
        </w:rPr>
        <w:t xml:space="preserve"> v délce 16 m</w:t>
      </w:r>
      <w:r w:rsidRPr="008A10DA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 xml:space="preserve">vybudování </w:t>
      </w:r>
      <w:r w:rsidRPr="008A10DA">
        <w:rPr>
          <w:rFonts w:cs="Arial"/>
          <w:sz w:val="20"/>
          <w:szCs w:val="20"/>
        </w:rPr>
        <w:t>hospodářských sjezdů S</w:t>
      </w:r>
      <w:r>
        <w:rPr>
          <w:rFonts w:cs="Arial"/>
          <w:sz w:val="20"/>
          <w:szCs w:val="20"/>
        </w:rPr>
        <w:t xml:space="preserve"> 58</w:t>
      </w:r>
      <w:r w:rsidRPr="008A10DA">
        <w:rPr>
          <w:rFonts w:cs="Arial"/>
          <w:sz w:val="20"/>
          <w:szCs w:val="20"/>
        </w:rPr>
        <w:t xml:space="preserve"> a S</w:t>
      </w:r>
      <w:r>
        <w:rPr>
          <w:rFonts w:cs="Arial"/>
          <w:sz w:val="20"/>
          <w:szCs w:val="20"/>
        </w:rPr>
        <w:t> 60</w:t>
      </w:r>
      <w:r w:rsidRPr="008A10DA">
        <w:rPr>
          <w:rFonts w:cs="Arial"/>
          <w:sz w:val="20"/>
          <w:szCs w:val="20"/>
        </w:rPr>
        <w:t xml:space="preserve">, odvodnění </w:t>
      </w:r>
      <w:r>
        <w:rPr>
          <w:rFonts w:cs="Arial"/>
          <w:sz w:val="20"/>
          <w:szCs w:val="20"/>
        </w:rPr>
        <w:t xml:space="preserve">cestním příkopem a </w:t>
      </w:r>
      <w:r w:rsidRPr="00256AB6">
        <w:rPr>
          <w:rFonts w:cs="Arial"/>
          <w:color w:val="000000"/>
          <w:sz w:val="20"/>
          <w:szCs w:val="20"/>
        </w:rPr>
        <w:t>vsakovací rýhou</w:t>
      </w:r>
      <w:r>
        <w:rPr>
          <w:rFonts w:cs="Arial"/>
          <w:color w:val="000000"/>
          <w:sz w:val="20"/>
          <w:szCs w:val="20"/>
        </w:rPr>
        <w:t>, s výsadbou</w:t>
      </w:r>
      <w:r w:rsidRPr="00256AB6">
        <w:rPr>
          <w:rFonts w:cs="Arial"/>
          <w:color w:val="000000"/>
          <w:sz w:val="20"/>
          <w:szCs w:val="20"/>
        </w:rPr>
        <w:t xml:space="preserve"> stromořadí IP</w:t>
      </w:r>
      <w:ins w:id="21" w:author="Poledníková Květoslava Ing." w:date="2019-11-22T11:04:00Z">
        <w:r w:rsidR="009974CE">
          <w:rPr>
            <w:rFonts w:cs="Arial"/>
            <w:color w:val="000000"/>
            <w:sz w:val="20"/>
            <w:szCs w:val="20"/>
          </w:rPr>
          <w:t xml:space="preserve"> </w:t>
        </w:r>
      </w:ins>
      <w:r>
        <w:rPr>
          <w:rFonts w:cs="Arial"/>
          <w:color w:val="000000"/>
          <w:sz w:val="20"/>
          <w:szCs w:val="20"/>
        </w:rPr>
        <w:t>7</w:t>
      </w:r>
      <w:r w:rsidRPr="00256AB6">
        <w:rPr>
          <w:rFonts w:cs="Arial"/>
          <w:color w:val="000000"/>
          <w:sz w:val="20"/>
          <w:szCs w:val="20"/>
        </w:rPr>
        <w:t xml:space="preserve"> v délce cca </w:t>
      </w:r>
      <w:r>
        <w:rPr>
          <w:rFonts w:cs="Arial"/>
          <w:color w:val="000000"/>
          <w:sz w:val="20"/>
          <w:szCs w:val="20"/>
        </w:rPr>
        <w:t>225</w:t>
      </w:r>
      <w:r w:rsidRPr="00256AB6">
        <w:rPr>
          <w:rFonts w:cs="Arial"/>
          <w:color w:val="000000"/>
          <w:sz w:val="20"/>
          <w:szCs w:val="20"/>
        </w:rPr>
        <w:t xml:space="preserve"> m</w:t>
      </w:r>
      <w:r w:rsidRPr="008D245C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včetně 3leté následné péče,</w:t>
      </w:r>
    </w:p>
    <w:p w14:paraId="31BFFB5E" w14:textId="4848B716" w:rsidR="004A6D0F" w:rsidRDefault="008D245C" w:rsidP="008D245C">
      <w:pPr>
        <w:spacing w:after="0" w:line="240" w:lineRule="auto"/>
        <w:ind w:left="1049" w:hanging="28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8A10DA">
        <w:rPr>
          <w:rFonts w:cs="Arial"/>
          <w:sz w:val="20"/>
          <w:szCs w:val="20"/>
        </w:rPr>
        <w:t>olní cesta se nachází na pozem</w:t>
      </w:r>
      <w:r>
        <w:rPr>
          <w:rFonts w:cs="Arial"/>
          <w:sz w:val="20"/>
          <w:szCs w:val="20"/>
        </w:rPr>
        <w:t>cích</w:t>
      </w:r>
      <w:r w:rsidRPr="008A10DA">
        <w:rPr>
          <w:rFonts w:cs="Arial"/>
          <w:sz w:val="20"/>
          <w:szCs w:val="20"/>
        </w:rPr>
        <w:t xml:space="preserve"> </w:t>
      </w:r>
      <w:proofErr w:type="spellStart"/>
      <w:r w:rsidRPr="008A10DA">
        <w:rPr>
          <w:rFonts w:cs="Arial"/>
          <w:sz w:val="20"/>
          <w:szCs w:val="20"/>
        </w:rPr>
        <w:t>parc.č</w:t>
      </w:r>
      <w:proofErr w:type="spellEnd"/>
      <w:r w:rsidRPr="008A10DA">
        <w:rPr>
          <w:rFonts w:cs="Arial"/>
          <w:sz w:val="20"/>
          <w:szCs w:val="20"/>
        </w:rPr>
        <w:t xml:space="preserve">. </w:t>
      </w:r>
      <w:r>
        <w:rPr>
          <w:rFonts w:cs="Arial"/>
          <w:sz w:val="20"/>
          <w:szCs w:val="20"/>
        </w:rPr>
        <w:t xml:space="preserve">2738 (LV 1617), 2740 (LV 181) a 2783 </w:t>
      </w:r>
      <w:r w:rsidRPr="008A10DA">
        <w:rPr>
          <w:rFonts w:cs="Arial"/>
          <w:sz w:val="20"/>
          <w:szCs w:val="20"/>
        </w:rPr>
        <w:t>(LV 558).</w:t>
      </w:r>
    </w:p>
    <w:p w14:paraId="2B519F65" w14:textId="77777777" w:rsidR="0056386D" w:rsidRDefault="0056386D" w:rsidP="008D245C">
      <w:pPr>
        <w:numPr>
          <w:ilvl w:val="0"/>
          <w:numId w:val="23"/>
        </w:numPr>
        <w:spacing w:before="120" w:after="0"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Rekonstrukci </w:t>
      </w:r>
      <w:r w:rsidRPr="00632499">
        <w:rPr>
          <w:rFonts w:cs="Arial"/>
          <w:b/>
          <w:color w:val="000000"/>
          <w:sz w:val="20"/>
          <w:szCs w:val="20"/>
        </w:rPr>
        <w:t>polní cesty</w:t>
      </w:r>
      <w:r w:rsidRPr="00632499">
        <w:rPr>
          <w:rFonts w:cs="Arial"/>
          <w:color w:val="000000"/>
          <w:sz w:val="20"/>
          <w:szCs w:val="20"/>
        </w:rPr>
        <w:t xml:space="preserve"> </w:t>
      </w:r>
      <w:r w:rsidRPr="00E9493F">
        <w:rPr>
          <w:rFonts w:cs="Arial"/>
          <w:b/>
          <w:color w:val="000000"/>
          <w:sz w:val="20"/>
          <w:szCs w:val="20"/>
        </w:rPr>
        <w:t>VC</w:t>
      </w:r>
      <w:r w:rsidRPr="00632499">
        <w:rPr>
          <w:rFonts w:cs="Arial"/>
          <w:b/>
          <w:color w:val="000000"/>
          <w:sz w:val="20"/>
          <w:szCs w:val="20"/>
        </w:rPr>
        <w:t xml:space="preserve"> </w:t>
      </w:r>
      <w:r>
        <w:rPr>
          <w:rFonts w:cs="Arial"/>
          <w:b/>
          <w:color w:val="000000"/>
          <w:sz w:val="20"/>
          <w:szCs w:val="20"/>
        </w:rPr>
        <w:t>2</w:t>
      </w:r>
      <w:r w:rsidRPr="00632499">
        <w:rPr>
          <w:rFonts w:cs="Arial"/>
          <w:b/>
          <w:color w:val="000000"/>
          <w:sz w:val="20"/>
          <w:szCs w:val="20"/>
        </w:rPr>
        <w:t xml:space="preserve">6, </w:t>
      </w:r>
      <w:r w:rsidRPr="00632499">
        <w:rPr>
          <w:rFonts w:cs="Arial"/>
          <w:color w:val="000000"/>
          <w:sz w:val="20"/>
          <w:szCs w:val="20"/>
        </w:rPr>
        <w:t xml:space="preserve">kategorie P </w:t>
      </w:r>
      <w:r>
        <w:rPr>
          <w:rFonts w:cs="Arial"/>
          <w:color w:val="000000"/>
          <w:sz w:val="20"/>
          <w:szCs w:val="20"/>
        </w:rPr>
        <w:t>4</w:t>
      </w:r>
      <w:r w:rsidRPr="00632499">
        <w:rPr>
          <w:rFonts w:cs="Arial"/>
          <w:color w:val="000000"/>
          <w:sz w:val="20"/>
          <w:szCs w:val="20"/>
        </w:rPr>
        <w:t>,0/</w:t>
      </w:r>
      <w:r>
        <w:rPr>
          <w:rFonts w:cs="Arial"/>
          <w:color w:val="000000"/>
          <w:sz w:val="20"/>
          <w:szCs w:val="20"/>
        </w:rPr>
        <w:t>25</w:t>
      </w:r>
      <w:r w:rsidRPr="00632499">
        <w:rPr>
          <w:rFonts w:cs="Arial"/>
          <w:color w:val="000000"/>
          <w:sz w:val="20"/>
          <w:szCs w:val="20"/>
        </w:rPr>
        <w:t>, dél</w:t>
      </w:r>
      <w:r>
        <w:rPr>
          <w:rFonts w:cs="Arial"/>
          <w:color w:val="000000"/>
          <w:sz w:val="20"/>
          <w:szCs w:val="20"/>
        </w:rPr>
        <w:t>ky</w:t>
      </w:r>
      <w:r w:rsidRPr="00632499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836</w:t>
      </w:r>
      <w:r w:rsidRPr="00632499">
        <w:rPr>
          <w:rFonts w:cs="Arial"/>
          <w:color w:val="000000"/>
          <w:sz w:val="20"/>
          <w:szCs w:val="20"/>
        </w:rPr>
        <w:t xml:space="preserve"> m, </w:t>
      </w:r>
      <w:r w:rsidRPr="008A10DA">
        <w:rPr>
          <w:rFonts w:cs="Arial"/>
          <w:sz w:val="20"/>
          <w:szCs w:val="20"/>
        </w:rPr>
        <w:t>s napojením na místní komunikac</w:t>
      </w:r>
      <w:r>
        <w:rPr>
          <w:rFonts w:cs="Arial"/>
          <w:sz w:val="20"/>
          <w:szCs w:val="20"/>
        </w:rPr>
        <w:t>i,</w:t>
      </w:r>
      <w:r w:rsidRPr="00632499">
        <w:rPr>
          <w:rFonts w:cs="Arial"/>
          <w:color w:val="000000"/>
          <w:sz w:val="20"/>
          <w:szCs w:val="20"/>
        </w:rPr>
        <w:t xml:space="preserve"> vozovka s</w:t>
      </w:r>
      <w:r>
        <w:rPr>
          <w:rFonts w:cs="Arial"/>
          <w:color w:val="000000"/>
          <w:sz w:val="20"/>
          <w:szCs w:val="20"/>
        </w:rPr>
        <w:t> krytem z kameniva</w:t>
      </w:r>
      <w:r w:rsidRPr="00632499">
        <w:rPr>
          <w:rFonts w:cs="Arial"/>
          <w:color w:val="000000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s příp. rekonstrukcí</w:t>
      </w:r>
      <w:r w:rsidRPr="008A10DA">
        <w:rPr>
          <w:rFonts w:cs="Arial"/>
          <w:sz w:val="20"/>
          <w:szCs w:val="20"/>
        </w:rPr>
        <w:t xml:space="preserve"> propustku P25 DN 600</w:t>
      </w:r>
      <w:r>
        <w:rPr>
          <w:rFonts w:cs="Arial"/>
          <w:color w:val="000000"/>
          <w:sz w:val="20"/>
          <w:szCs w:val="20"/>
        </w:rPr>
        <w:t xml:space="preserve">, vybudováním </w:t>
      </w:r>
      <w:r w:rsidRPr="00632499">
        <w:rPr>
          <w:rFonts w:cs="Arial"/>
          <w:color w:val="000000"/>
          <w:sz w:val="20"/>
          <w:szCs w:val="20"/>
        </w:rPr>
        <w:t>hospodářských sjezdů S</w:t>
      </w:r>
      <w:r>
        <w:rPr>
          <w:rFonts w:cs="Arial"/>
          <w:color w:val="000000"/>
          <w:sz w:val="20"/>
          <w:szCs w:val="20"/>
        </w:rPr>
        <w:t xml:space="preserve"> 6</w:t>
      </w:r>
      <w:r w:rsidRPr="00632499">
        <w:rPr>
          <w:rFonts w:cs="Arial"/>
          <w:color w:val="000000"/>
          <w:sz w:val="20"/>
          <w:szCs w:val="20"/>
        </w:rPr>
        <w:t xml:space="preserve">4 </w:t>
      </w:r>
      <w:r>
        <w:rPr>
          <w:rFonts w:cs="Arial"/>
          <w:color w:val="000000"/>
          <w:sz w:val="20"/>
          <w:szCs w:val="20"/>
        </w:rPr>
        <w:t>a S 65</w:t>
      </w:r>
      <w:r w:rsidRPr="00632499">
        <w:rPr>
          <w:rFonts w:cs="Arial"/>
          <w:color w:val="000000"/>
          <w:sz w:val="20"/>
          <w:szCs w:val="20"/>
        </w:rPr>
        <w:t xml:space="preserve">, odvodnění </w:t>
      </w:r>
      <w:r>
        <w:rPr>
          <w:rFonts w:cs="Arial"/>
          <w:color w:val="000000"/>
          <w:sz w:val="20"/>
          <w:szCs w:val="20"/>
        </w:rPr>
        <w:t>cestním</w:t>
      </w:r>
      <w:r w:rsidRPr="00632499">
        <w:rPr>
          <w:rFonts w:cs="Arial"/>
          <w:color w:val="000000"/>
          <w:sz w:val="20"/>
          <w:szCs w:val="20"/>
        </w:rPr>
        <w:t xml:space="preserve"> příkopem a vsakovací rýhou</w:t>
      </w:r>
      <w:r>
        <w:rPr>
          <w:rFonts w:cs="Arial"/>
          <w:color w:val="000000"/>
          <w:sz w:val="20"/>
          <w:szCs w:val="20"/>
        </w:rPr>
        <w:t>,</w:t>
      </w:r>
    </w:p>
    <w:p w14:paraId="755CBD81" w14:textId="60237FC3" w:rsidR="0056386D" w:rsidRDefault="0056386D" w:rsidP="0056386D">
      <w:pPr>
        <w:spacing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>p</w:t>
      </w:r>
      <w:r w:rsidRPr="008A10DA">
        <w:rPr>
          <w:rFonts w:cs="Arial"/>
          <w:sz w:val="20"/>
          <w:szCs w:val="20"/>
        </w:rPr>
        <w:t xml:space="preserve">olní cesta se nachází na pozemku </w:t>
      </w:r>
      <w:proofErr w:type="spellStart"/>
      <w:r w:rsidRPr="008A10DA">
        <w:rPr>
          <w:rFonts w:cs="Arial"/>
          <w:sz w:val="20"/>
          <w:szCs w:val="20"/>
        </w:rPr>
        <w:t>parc</w:t>
      </w:r>
      <w:proofErr w:type="spellEnd"/>
      <w:r w:rsidRPr="008A10D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 xml:space="preserve">č. </w:t>
      </w:r>
      <w:r>
        <w:rPr>
          <w:rFonts w:cs="Arial"/>
          <w:sz w:val="20"/>
          <w:szCs w:val="20"/>
        </w:rPr>
        <w:t>3130</w:t>
      </w:r>
      <w:r w:rsidRPr="008A10DA">
        <w:rPr>
          <w:rFonts w:cs="Arial"/>
          <w:sz w:val="20"/>
          <w:szCs w:val="20"/>
        </w:rPr>
        <w:t xml:space="preserve"> (LV 558)</w:t>
      </w:r>
      <w:r>
        <w:rPr>
          <w:rFonts w:cs="Arial"/>
          <w:sz w:val="20"/>
          <w:szCs w:val="20"/>
        </w:rPr>
        <w:t>.</w:t>
      </w:r>
    </w:p>
    <w:p w14:paraId="01DEF993" w14:textId="77777777" w:rsidR="0056386D" w:rsidRPr="00541CFA" w:rsidRDefault="0056386D" w:rsidP="0056386D">
      <w:pPr>
        <w:numPr>
          <w:ilvl w:val="0"/>
          <w:numId w:val="23"/>
        </w:numPr>
        <w:spacing w:after="0"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Výstavbu</w:t>
      </w:r>
      <w:r w:rsidRPr="00AF2FAC">
        <w:rPr>
          <w:rFonts w:cs="Arial"/>
          <w:color w:val="000000"/>
          <w:sz w:val="20"/>
          <w:szCs w:val="20"/>
        </w:rPr>
        <w:t xml:space="preserve"> </w:t>
      </w:r>
      <w:r w:rsidRPr="00AF2FAC">
        <w:rPr>
          <w:rFonts w:cs="Arial"/>
          <w:b/>
          <w:color w:val="000000"/>
          <w:sz w:val="20"/>
          <w:szCs w:val="20"/>
        </w:rPr>
        <w:t>polní cesty</w:t>
      </w:r>
      <w:r w:rsidRPr="00AF2FAC">
        <w:rPr>
          <w:rFonts w:cs="Arial"/>
          <w:color w:val="000000"/>
          <w:sz w:val="20"/>
          <w:szCs w:val="20"/>
        </w:rPr>
        <w:t xml:space="preserve"> </w:t>
      </w:r>
      <w:r w:rsidRPr="00AF2FAC">
        <w:rPr>
          <w:rFonts w:cs="Arial"/>
          <w:b/>
          <w:color w:val="000000"/>
          <w:sz w:val="20"/>
          <w:szCs w:val="20"/>
        </w:rPr>
        <w:t xml:space="preserve">VC 28, </w:t>
      </w:r>
      <w:r w:rsidRPr="00AF2FAC">
        <w:rPr>
          <w:rFonts w:cs="Arial"/>
          <w:color w:val="000000"/>
          <w:sz w:val="20"/>
          <w:szCs w:val="20"/>
        </w:rPr>
        <w:t xml:space="preserve">kategorie P 4,0/30, délky 298 m, </w:t>
      </w:r>
      <w:r w:rsidRPr="008A10DA">
        <w:rPr>
          <w:rFonts w:cs="Arial"/>
          <w:sz w:val="20"/>
          <w:szCs w:val="20"/>
        </w:rPr>
        <w:t>s napojením na</w:t>
      </w:r>
      <w:r>
        <w:rPr>
          <w:rFonts w:cs="Arial"/>
          <w:sz w:val="20"/>
          <w:szCs w:val="20"/>
        </w:rPr>
        <w:t> místní komunikace,</w:t>
      </w:r>
      <w:r w:rsidRPr="00AF2FAC">
        <w:rPr>
          <w:rFonts w:cs="Arial"/>
          <w:color w:val="000000"/>
          <w:sz w:val="20"/>
          <w:szCs w:val="20"/>
        </w:rPr>
        <w:t xml:space="preserve"> vozovka s živičným povrchem, odvodnění cestním příkopem </w:t>
      </w:r>
      <w:r w:rsidRPr="00256AB6">
        <w:rPr>
          <w:rFonts w:cs="Arial"/>
          <w:color w:val="000000"/>
          <w:sz w:val="20"/>
          <w:szCs w:val="20"/>
        </w:rPr>
        <w:t>a vsakovací rýhou</w:t>
      </w:r>
      <w:r>
        <w:rPr>
          <w:rFonts w:cs="Arial"/>
          <w:sz w:val="20"/>
          <w:szCs w:val="20"/>
        </w:rPr>
        <w:t>,</w:t>
      </w:r>
    </w:p>
    <w:p w14:paraId="62192BAE" w14:textId="6D8B079D" w:rsidR="0056386D" w:rsidRDefault="0056386D" w:rsidP="0056386D">
      <w:pPr>
        <w:spacing w:line="240" w:lineRule="auto"/>
        <w:ind w:left="1021" w:hanging="284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ab/>
        <w:t>p</w:t>
      </w:r>
      <w:r w:rsidRPr="008A10DA">
        <w:rPr>
          <w:rFonts w:cs="Arial"/>
          <w:sz w:val="20"/>
          <w:szCs w:val="20"/>
        </w:rPr>
        <w:t xml:space="preserve">olní cesta se nachází na </w:t>
      </w:r>
      <w:r>
        <w:rPr>
          <w:rFonts w:cs="Arial"/>
          <w:sz w:val="20"/>
          <w:szCs w:val="20"/>
        </w:rPr>
        <w:t>obecních pozemcích</w:t>
      </w:r>
      <w:r w:rsidRPr="008A10DA">
        <w:rPr>
          <w:rFonts w:cs="Arial"/>
          <w:sz w:val="20"/>
          <w:szCs w:val="20"/>
        </w:rPr>
        <w:t xml:space="preserve"> </w:t>
      </w:r>
      <w:proofErr w:type="spellStart"/>
      <w:r w:rsidRPr="008A10DA">
        <w:rPr>
          <w:rFonts w:cs="Arial"/>
          <w:sz w:val="20"/>
          <w:szCs w:val="20"/>
        </w:rPr>
        <w:t>parc</w:t>
      </w:r>
      <w:proofErr w:type="spellEnd"/>
      <w:r w:rsidRPr="008A10DA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8A10DA">
        <w:rPr>
          <w:rFonts w:cs="Arial"/>
          <w:sz w:val="20"/>
          <w:szCs w:val="20"/>
        </w:rPr>
        <w:t xml:space="preserve">č. </w:t>
      </w:r>
      <w:r>
        <w:rPr>
          <w:rFonts w:cs="Arial"/>
          <w:sz w:val="20"/>
          <w:szCs w:val="20"/>
        </w:rPr>
        <w:t>3249</w:t>
      </w:r>
      <w:r w:rsidRPr="008A10DA">
        <w:rPr>
          <w:rFonts w:cs="Arial"/>
          <w:sz w:val="20"/>
          <w:szCs w:val="20"/>
        </w:rPr>
        <w:t xml:space="preserve"> (LV </w:t>
      </w:r>
      <w:r>
        <w:rPr>
          <w:rFonts w:cs="Arial"/>
          <w:sz w:val="20"/>
          <w:szCs w:val="20"/>
        </w:rPr>
        <w:t>2027</w:t>
      </w:r>
      <w:r w:rsidRPr="008A10DA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 a </w:t>
      </w:r>
      <w:proofErr w:type="spellStart"/>
      <w:r>
        <w:rPr>
          <w:rFonts w:cs="Arial"/>
          <w:sz w:val="20"/>
          <w:szCs w:val="20"/>
        </w:rPr>
        <w:t>parc</w:t>
      </w:r>
      <w:proofErr w:type="spellEnd"/>
      <w:r>
        <w:rPr>
          <w:rFonts w:cs="Arial"/>
          <w:sz w:val="20"/>
          <w:szCs w:val="20"/>
        </w:rPr>
        <w:t>. č. 3251 (LV 558).</w:t>
      </w:r>
    </w:p>
    <w:p w14:paraId="729F11E5" w14:textId="5CACE2A9" w:rsidR="004D6462" w:rsidRPr="008D2E03" w:rsidRDefault="00420667" w:rsidP="00024676">
      <w:pPr>
        <w:pStyle w:val="l-L1"/>
        <w:keepNext w:val="0"/>
        <w:numPr>
          <w:ilvl w:val="0"/>
          <w:numId w:val="0"/>
        </w:numPr>
        <w:spacing w:before="60" w:after="0" w:line="240" w:lineRule="auto"/>
        <w:ind w:left="737"/>
        <w:jc w:val="both"/>
        <w:rPr>
          <w:rStyle w:val="l-L2Char"/>
          <w:rFonts w:cs="Arial"/>
          <w:sz w:val="20"/>
          <w:szCs w:val="20"/>
        </w:rPr>
      </w:pPr>
      <w:r w:rsidRPr="008D2E0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4D6462" w:rsidRPr="008D2E03">
        <w:rPr>
          <w:rStyle w:val="l-L2Char"/>
          <w:rFonts w:cs="Arial"/>
          <w:b w:val="0"/>
          <w:sz w:val="20"/>
          <w:szCs w:val="20"/>
          <w:u w:val="none"/>
        </w:rPr>
        <w:t>(dále jen „stavba“).</w:t>
      </w:r>
    </w:p>
    <w:p w14:paraId="5B7E7AB9" w14:textId="4422A69F" w:rsidR="004D6462" w:rsidRPr="008D2E03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4D6462" w:rsidRPr="008D2E03">
        <w:rPr>
          <w:rStyle w:val="l-L2Char"/>
          <w:rFonts w:cs="Arial"/>
          <w:b w:val="0"/>
          <w:sz w:val="20"/>
          <w:szCs w:val="20"/>
          <w:u w:val="none"/>
        </w:rPr>
        <w:t xml:space="preserve"> se touto smlouvou zavazuje </w:t>
      </w:r>
      <w:r w:rsidR="004D6462" w:rsidRPr="008D2E03">
        <w:rPr>
          <w:rStyle w:val="l-L2Char"/>
          <w:rFonts w:cs="Arial"/>
          <w:sz w:val="20"/>
          <w:szCs w:val="20"/>
        </w:rPr>
        <w:t xml:space="preserve">vypracovat pro </w:t>
      </w:r>
      <w:r>
        <w:rPr>
          <w:rStyle w:val="l-L2Char"/>
          <w:rFonts w:cs="Arial"/>
          <w:sz w:val="20"/>
          <w:szCs w:val="20"/>
        </w:rPr>
        <w:t>Objednatel</w:t>
      </w:r>
      <w:r w:rsidR="004D6462" w:rsidRPr="008D2E03">
        <w:rPr>
          <w:rStyle w:val="l-L2Char"/>
          <w:rFonts w:cs="Arial"/>
          <w:sz w:val="20"/>
          <w:szCs w:val="20"/>
        </w:rPr>
        <w:t>e projektovou dokumentaci</w:t>
      </w:r>
      <w:r w:rsidR="004D6462" w:rsidRPr="008D2E03">
        <w:rPr>
          <w:rStyle w:val="l-L2Char"/>
          <w:rFonts w:cs="Arial"/>
          <w:b w:val="0"/>
          <w:sz w:val="20"/>
          <w:szCs w:val="20"/>
        </w:rPr>
        <w:t xml:space="preserve"> </w:t>
      </w:r>
      <w:r w:rsidR="004D6462" w:rsidRPr="008D2E03">
        <w:rPr>
          <w:rStyle w:val="l-L2Char"/>
          <w:rFonts w:cs="Arial"/>
          <w:sz w:val="20"/>
          <w:szCs w:val="20"/>
        </w:rPr>
        <w:t>včetně provedení podrobného geotechnického průzkumu</w:t>
      </w:r>
      <w:r w:rsidR="004D6462" w:rsidRPr="008D2E03">
        <w:rPr>
          <w:rStyle w:val="l-L2Char"/>
          <w:rFonts w:cs="Arial"/>
          <w:sz w:val="20"/>
          <w:szCs w:val="20"/>
          <w:u w:val="none"/>
        </w:rPr>
        <w:t xml:space="preserve"> </w:t>
      </w:r>
      <w:r w:rsidR="00AC28DF" w:rsidRPr="008D2E03">
        <w:rPr>
          <w:rStyle w:val="l-L2Char"/>
          <w:rFonts w:cs="Arial"/>
          <w:b w:val="0"/>
          <w:sz w:val="20"/>
          <w:szCs w:val="20"/>
          <w:u w:val="none"/>
        </w:rPr>
        <w:t xml:space="preserve">pro polní cesty </w:t>
      </w:r>
      <w:r w:rsidR="004D6462" w:rsidRPr="008D2E03">
        <w:rPr>
          <w:rStyle w:val="l-L2Char"/>
          <w:rFonts w:cs="Arial"/>
          <w:b w:val="0"/>
          <w:sz w:val="20"/>
          <w:szCs w:val="20"/>
          <w:u w:val="none"/>
        </w:rPr>
        <w:t>dle této smlouvy (dále jen „Plnění“).</w:t>
      </w:r>
    </w:p>
    <w:p w14:paraId="5392C803" w14:textId="7D54BF21" w:rsidR="00AF003D" w:rsidRPr="008D2E03" w:rsidRDefault="00CB4133" w:rsidP="00AF003D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D2E03">
        <w:rPr>
          <w:rStyle w:val="l-L2Char"/>
          <w:rFonts w:cs="Arial"/>
          <w:b w:val="0"/>
          <w:sz w:val="20"/>
          <w:szCs w:val="20"/>
          <w:u w:val="none"/>
        </w:rPr>
        <w:t xml:space="preserve">Podrobná specifikace Plnění je obsažena v Příloze č. 1 a v Příloze č. 2 této smlouvy, </w:t>
      </w:r>
      <w:del w:id="22" w:author="Ulrich Přemysl Ing." w:date="2020-01-06T09:31:00Z">
        <w:r w:rsidRPr="008D2E03" w:rsidDel="00C86795">
          <w:rPr>
            <w:rStyle w:val="l-L2Char"/>
            <w:rFonts w:cs="Arial"/>
            <w:b w:val="0"/>
            <w:sz w:val="20"/>
            <w:szCs w:val="20"/>
            <w:u w:val="none"/>
          </w:rPr>
          <w:delText xml:space="preserve"> </w:delText>
        </w:r>
      </w:del>
      <w:r w:rsidRPr="008D2E03">
        <w:rPr>
          <w:rStyle w:val="l-L2Char"/>
          <w:rFonts w:cs="Arial"/>
          <w:b w:val="0"/>
          <w:sz w:val="20"/>
          <w:szCs w:val="20"/>
          <w:u w:val="none"/>
        </w:rPr>
        <w:t>které jsou nedílnou součástí této smlouvy.</w:t>
      </w:r>
    </w:p>
    <w:p w14:paraId="0A7E6D9D" w14:textId="363429A1" w:rsidR="00AF003D" w:rsidRPr="00AF003D" w:rsidRDefault="00AF003D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AF003D">
        <w:rPr>
          <w:rStyle w:val="l-L2Char"/>
          <w:rFonts w:cs="Arial"/>
          <w:b w:val="0"/>
          <w:sz w:val="20"/>
          <w:szCs w:val="20"/>
          <w:u w:val="none"/>
        </w:rPr>
        <w:t xml:space="preserve">Zhotovitel se zavazuje následně po vypracování projektové dokumentace a následném schválení, převzetí projektové dokumentace </w:t>
      </w:r>
      <w:r>
        <w:rPr>
          <w:rStyle w:val="l-L2Char"/>
          <w:rFonts w:cs="Arial"/>
          <w:b w:val="0"/>
          <w:sz w:val="20"/>
          <w:szCs w:val="20"/>
          <w:u w:val="none"/>
        </w:rPr>
        <w:t>O</w:t>
      </w:r>
      <w:r w:rsidRPr="00AF003D">
        <w:rPr>
          <w:rStyle w:val="l-L2Char"/>
          <w:rFonts w:cs="Arial"/>
          <w:b w:val="0"/>
          <w:sz w:val="20"/>
          <w:szCs w:val="20"/>
          <w:u w:val="none"/>
        </w:rPr>
        <w:t>bjednatelem</w:t>
      </w:r>
      <w:r>
        <w:rPr>
          <w:rStyle w:val="l-L2Char"/>
          <w:rFonts w:cs="Arial"/>
          <w:b w:val="0"/>
          <w:sz w:val="20"/>
          <w:szCs w:val="20"/>
          <w:u w:val="none"/>
        </w:rPr>
        <w:t>,</w:t>
      </w:r>
      <w:r w:rsidRPr="00AF003D">
        <w:rPr>
          <w:rStyle w:val="l-L2Char"/>
          <w:rFonts w:cs="Arial"/>
          <w:b w:val="0"/>
          <w:sz w:val="20"/>
          <w:szCs w:val="20"/>
          <w:u w:val="none"/>
        </w:rPr>
        <w:t xml:space="preserve"> zajistit povolení stavebního úřadu na stavbu dle projektové dokumentace. Zhotovitel v rámci úkonů směřujícím k zajištění povolení stavebního úřadu na stavbu na základě plné moci (příloha č. 3) oprávněn podat žádosti o vydání stavebního povolení, doplnění a opravy podání po výzvě stavebního úřadu, převzetí veškerých písemností </w:t>
      </w:r>
      <w:r w:rsidRPr="00AF003D">
        <w:rPr>
          <w:rStyle w:val="l-L2Char"/>
          <w:rFonts w:cs="Arial"/>
          <w:b w:val="0"/>
          <w:sz w:val="20"/>
          <w:szCs w:val="20"/>
          <w:u w:val="none"/>
        </w:rPr>
        <w:lastRenderedPageBreak/>
        <w:t>a</w:t>
      </w:r>
      <w:r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AF003D">
        <w:rPr>
          <w:rStyle w:val="l-L2Char"/>
          <w:rFonts w:cs="Arial"/>
          <w:b w:val="0"/>
          <w:sz w:val="20"/>
          <w:szCs w:val="20"/>
          <w:u w:val="none"/>
        </w:rPr>
        <w:t>rozhodnutí stavebního úřadu, vzdání se práva na odvolání proti rozhodnutí stavebního úřadu, další právní úkony směřující k dosažení vydání příslušného stavebního povolení</w:t>
      </w:r>
    </w:p>
    <w:p w14:paraId="396513CA" w14:textId="16A38C02" w:rsidR="0056386D" w:rsidRPr="008A0651" w:rsidRDefault="00CB4133" w:rsidP="008A0651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8D2E03">
        <w:rPr>
          <w:rFonts w:ascii="Arial" w:hAnsi="Arial" w:cs="Arial"/>
          <w:b w:val="0"/>
          <w:sz w:val="20"/>
          <w:szCs w:val="20"/>
          <w:u w:val="none"/>
        </w:rPr>
        <w:t>Objednatel se zavazuje k převzetí Plnění a zaplacení ceny za jeho zhotovení.</w:t>
      </w:r>
    </w:p>
    <w:p w14:paraId="016AD66F" w14:textId="77777777" w:rsidR="00F02C44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  <w:t>Práva a povinnosti smluvních stran</w:t>
      </w:r>
    </w:p>
    <w:p w14:paraId="7AB11C6A" w14:textId="29B37BEC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se zavazuje řídit se při poskytování Plnění ustanoveními této smlouvy a</w:t>
      </w:r>
      <w:r w:rsidR="00127B63" w:rsidRPr="009B6D31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platnými právními předpisy. V případě, že v průběhu poskytování Plnění nabude platnosti a účinnosti novela některých právních předpisů a návodů (postupů), popřípadě nabude platnosti a účinnosti jiný právní předpis a návod (postup) vztahující se k Plnění, je </w:t>
      </w: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povinen řídit se těmito novými právními předpisy a návody (postupy), a to bez nároku na zvýšení ceny za Plnění. </w:t>
      </w:r>
    </w:p>
    <w:p w14:paraId="779C0245" w14:textId="26AE3C8B" w:rsidR="00F02C44" w:rsidRPr="009B6D31" w:rsidRDefault="00024676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>
        <w:rPr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 se zavazuje při poskytování Plnění respektovat rozhodnutí </w:t>
      </w:r>
      <w:r>
        <w:rPr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e, je však současně povinen </w:t>
      </w:r>
      <w:r>
        <w:rPr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cs="Arial"/>
          <w:b w:val="0"/>
          <w:sz w:val="20"/>
          <w:szCs w:val="20"/>
          <w:u w:val="none"/>
        </w:rPr>
        <w:t>e upozornit na možné negativní důsledky jeho rozhodnutí, včetně důsledků pro kvalitu a termín odevzdání Plnění. Ustanovení § 2594 a 2595 občanského zákoníku tímto nejsou dotčena.</w:t>
      </w:r>
    </w:p>
    <w:p w14:paraId="37100EDF" w14:textId="3A3A92D0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je podle ustanovení § 2 písm. </w:t>
      </w:r>
      <w:r w:rsidR="00F02C44" w:rsidRPr="009B6D31">
        <w:rPr>
          <w:rStyle w:val="l-L2Char"/>
          <w:rFonts w:cs="Arial"/>
          <w:sz w:val="20"/>
          <w:szCs w:val="20"/>
        </w:rPr>
        <w:t>e) zákona č. 320/2001 Sb., o finanční kontrole ve</w:t>
      </w:r>
      <w:r w:rsidR="009B6D31">
        <w:rPr>
          <w:rStyle w:val="l-L2Char"/>
          <w:rFonts w:cs="Arial"/>
          <w:sz w:val="20"/>
          <w:szCs w:val="20"/>
        </w:rPr>
        <w:t> </w:t>
      </w:r>
      <w:r w:rsidR="00F02C44" w:rsidRPr="009B6D31">
        <w:rPr>
          <w:rStyle w:val="l-L2Char"/>
          <w:rFonts w:cs="Arial"/>
          <w:sz w:val="20"/>
          <w:szCs w:val="20"/>
        </w:rPr>
        <w:t>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E1759F3" w14:textId="65E0FCA0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je povinen včas oznámit </w:t>
      </w:r>
      <w:r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i všechny okolnosti, které zjistil při poskytování Plnění a jež mohou mít vliv na změnu pokynů </w:t>
      </w:r>
      <w:r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>e.</w:t>
      </w:r>
    </w:p>
    <w:p w14:paraId="60E2B06B" w14:textId="0B09533C" w:rsidR="00F02C44" w:rsidRPr="009B6D31" w:rsidRDefault="00024676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>
        <w:rPr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 prohlašuje, že odpovídá </w:t>
      </w:r>
      <w:r>
        <w:rPr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i za škodu na věcech, které od </w:t>
      </w:r>
      <w:r>
        <w:rPr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e protokolárně převzal pro účely poskytnutí Plnění, a zavazuje se spolu s příslušnou předávanou či poskytovanou částí Plnění předložit </w:t>
      </w:r>
      <w:r>
        <w:rPr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cs="Arial"/>
          <w:b w:val="0"/>
          <w:sz w:val="20"/>
          <w:szCs w:val="20"/>
          <w:u w:val="none"/>
        </w:rPr>
        <w:t>i vyúčtování a vrátit mu veškeré takové věci, které při poskytování Plnění nezpracoval.</w:t>
      </w:r>
    </w:p>
    <w:p w14:paraId="7396DD7F" w14:textId="2211B288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nenese odpovědnost za správnost údajů převzatých z katastru nemovitostí, je však povinen jejich správnost náležitě ověřit v rozsahu nezbytném pro poskytnutí Plnění dle této smlouvy. </w:t>
      </w:r>
    </w:p>
    <w:p w14:paraId="7DBC4F2A" w14:textId="786A14F4" w:rsidR="00F02C44" w:rsidRPr="009B6D31" w:rsidRDefault="00F02C44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9B6D31">
        <w:rPr>
          <w:rFonts w:cs="Arial"/>
          <w:b w:val="0"/>
          <w:sz w:val="20"/>
          <w:szCs w:val="20"/>
          <w:u w:val="none"/>
        </w:rPr>
        <w:t xml:space="preserve">Pokud byla k provedení Plnění užita věc opatřená </w:t>
      </w:r>
      <w:r w:rsidR="00024676">
        <w:rPr>
          <w:rFonts w:cs="Arial"/>
          <w:b w:val="0"/>
          <w:sz w:val="20"/>
          <w:szCs w:val="20"/>
          <w:u w:val="none"/>
        </w:rPr>
        <w:t>Objednatel</w:t>
      </w:r>
      <w:r w:rsidRPr="009B6D31">
        <w:rPr>
          <w:rFonts w:cs="Arial"/>
          <w:b w:val="0"/>
          <w:sz w:val="20"/>
          <w:szCs w:val="20"/>
          <w:u w:val="none"/>
        </w:rPr>
        <w:t>em, snižuje se cena o její hodnotu.</w:t>
      </w:r>
    </w:p>
    <w:p w14:paraId="3C35EC2E" w14:textId="7F5CA00B" w:rsidR="00F02C44" w:rsidRPr="009B6D31" w:rsidRDefault="00024676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>
        <w:rPr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cs="Arial"/>
          <w:b w:val="0"/>
          <w:sz w:val="20"/>
          <w:szCs w:val="20"/>
          <w:u w:val="none"/>
        </w:rPr>
        <w:t xml:space="preserve"> tímto ve smyslu § 2620 odst. 2 občanského zákoníku prohlašuje, že přebírá nebezpečí změny okolností a že v takovém případě nemá nárok o zvýšení ceny za Plnění. </w:t>
      </w:r>
    </w:p>
    <w:p w14:paraId="7BB2662B" w14:textId="5D8E2827" w:rsidR="00F02C44" w:rsidRPr="009B6D31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Smluvní strany se dohodly na tom, že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není oprávněn výstupy Plnění či podklady pro jeho vytvoření poskytnuté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em bez písemného souhlasu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>e dále prodávat, poskytovat třetím osobám, zveřejňovat či s nimi jinak nakládat.</w:t>
      </w:r>
    </w:p>
    <w:p w14:paraId="06066813" w14:textId="7B2AAB1E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6671E1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je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v nezbytném rozsahu povinen poskytnout </w:t>
      </w: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i součinnost pro poskytování Plnění. 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V případě, kdy přes výzvu 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e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 tuto součinnost 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i neposkytne ani v dodatečné lhůtě 30 dnů, je 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 oprávněn si podle své volby zajistit náhradní plnění na</w:t>
      </w:r>
      <w:r w:rsidR="003504DB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účet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>e nebo od smlouvy odstoupit, pokud na</w:t>
      </w:r>
      <w:r w:rsidR="00127B63" w:rsidRPr="009B6D31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to upozornil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 xml:space="preserve">e.  </w:t>
      </w:r>
    </w:p>
    <w:p w14:paraId="3ED35C79" w14:textId="53CB9242" w:rsidR="00F02C44" w:rsidRPr="009B6D31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Objednatel je oprávněn kontrolovat, zda je Plnění poskytováno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>em řádně a</w:t>
      </w:r>
      <w:r w:rsidR="00127B63" w:rsidRPr="009B6D31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v souladu s touto smlouvou, jeho pokyny a příslušnými právními předpisy. </w:t>
      </w:r>
    </w:p>
    <w:p w14:paraId="207195B3" w14:textId="6A7109F3" w:rsidR="00110EC5" w:rsidRPr="001E3871" w:rsidRDefault="00F02C44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9B6D31">
        <w:rPr>
          <w:rFonts w:cs="Arial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</w:t>
      </w:r>
      <w:r w:rsidR="009B6D31">
        <w:rPr>
          <w:rFonts w:cs="Arial"/>
          <w:b w:val="0"/>
          <w:sz w:val="20"/>
          <w:szCs w:val="20"/>
          <w:u w:val="none"/>
        </w:rPr>
        <w:t> </w:t>
      </w:r>
      <w:r w:rsidRPr="009B6D31">
        <w:rPr>
          <w:rFonts w:cs="Arial"/>
          <w:b w:val="0"/>
          <w:sz w:val="20"/>
          <w:szCs w:val="20"/>
          <w:u w:val="none"/>
        </w:rPr>
        <w:t>započatý den prodlení. Tím není dotčen ani omezen nárok na náhradu vzniklé škody.</w:t>
      </w:r>
    </w:p>
    <w:p w14:paraId="1B0710BA" w14:textId="77777777" w:rsidR="001373A8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</w:r>
      <w:bookmarkStart w:id="23" w:name="_Ref376528450"/>
      <w:r w:rsidRPr="00420F0E">
        <w:rPr>
          <w:rFonts w:ascii="Arial" w:hAnsi="Arial" w:cs="Arial"/>
          <w:szCs w:val="22"/>
        </w:rPr>
        <w:t>Termín plnění</w:t>
      </w:r>
      <w:bookmarkEnd w:id="23"/>
    </w:p>
    <w:p w14:paraId="11EBF7CB" w14:textId="5492A050" w:rsidR="001373A8" w:rsidRPr="009B6D31" w:rsidRDefault="00024676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left"/>
        <w:rPr>
          <w:rFonts w:cs="Arial"/>
          <w:b w:val="0"/>
          <w:sz w:val="20"/>
          <w:szCs w:val="20"/>
          <w:u w:val="none"/>
        </w:rPr>
      </w:pPr>
      <w:bookmarkStart w:id="24" w:name="_Ref376374899"/>
      <w:bookmarkStart w:id="25" w:name="_Ref376425265"/>
      <w:r>
        <w:rPr>
          <w:rFonts w:cs="Arial"/>
          <w:b w:val="0"/>
          <w:sz w:val="20"/>
          <w:szCs w:val="20"/>
          <w:u w:val="none"/>
        </w:rPr>
        <w:t>Zhotovitel</w:t>
      </w:r>
      <w:r w:rsidR="001373A8" w:rsidRPr="009B6D31">
        <w:rPr>
          <w:rFonts w:cs="Arial"/>
          <w:b w:val="0"/>
          <w:sz w:val="20"/>
          <w:szCs w:val="20"/>
          <w:u w:val="none"/>
        </w:rPr>
        <w:t xml:space="preserve"> se zavazuje poskytovat Plnění v následujících termínech:</w:t>
      </w:r>
      <w:bookmarkEnd w:id="24"/>
      <w:bookmarkEnd w:id="25"/>
    </w:p>
    <w:p w14:paraId="53F15BBF" w14:textId="5661C1F2" w:rsidR="001373A8" w:rsidRPr="009B6D31" w:rsidRDefault="001373A8" w:rsidP="00024676">
      <w:pPr>
        <w:pStyle w:val="l-L1"/>
        <w:keepNext w:val="0"/>
        <w:numPr>
          <w:ilvl w:val="2"/>
          <w:numId w:val="2"/>
        </w:numPr>
        <w:tabs>
          <w:tab w:val="clear" w:pos="1163"/>
          <w:tab w:val="num" w:pos="1134"/>
          <w:tab w:val="left" w:pos="7371"/>
        </w:tabs>
        <w:spacing w:before="120" w:after="120" w:line="240" w:lineRule="auto"/>
        <w:ind w:left="1304" w:hanging="59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B6D31">
        <w:rPr>
          <w:rStyle w:val="l-L2Char"/>
          <w:rFonts w:cs="Arial"/>
          <w:b w:val="0"/>
          <w:sz w:val="20"/>
          <w:szCs w:val="20"/>
          <w:u w:val="none"/>
        </w:rPr>
        <w:t>Termín předání projektové dokumentace</w:t>
      </w:r>
      <w:r w:rsidR="00245836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: </w:t>
      </w:r>
      <w:r w:rsidR="00127B63" w:rsidRPr="009B6D31">
        <w:rPr>
          <w:rStyle w:val="l-L2Char"/>
          <w:rFonts w:cs="Arial"/>
          <w:b w:val="0"/>
          <w:sz w:val="20"/>
          <w:szCs w:val="20"/>
          <w:u w:val="none"/>
        </w:rPr>
        <w:tab/>
      </w:r>
      <w:del w:id="26" w:author="Ulrich Přemysl Ing." w:date="2020-01-06T09:31:00Z">
        <w:r w:rsidR="0063374B" w:rsidRPr="009B6D31" w:rsidDel="00C86795">
          <w:rPr>
            <w:rStyle w:val="l-L2Char"/>
            <w:rFonts w:cs="Arial"/>
            <w:sz w:val="20"/>
            <w:szCs w:val="20"/>
            <w:u w:val="none"/>
          </w:rPr>
          <w:delText>3</w:delText>
        </w:r>
        <w:r w:rsidR="009B6D31" w:rsidDel="00C86795">
          <w:rPr>
            <w:rStyle w:val="l-L2Char"/>
            <w:rFonts w:cs="Arial"/>
            <w:sz w:val="20"/>
            <w:szCs w:val="20"/>
            <w:u w:val="none"/>
          </w:rPr>
          <w:delText>0</w:delText>
        </w:r>
      </w:del>
      <w:ins w:id="27" w:author="Ulrich Přemysl Ing." w:date="2020-01-06T09:31:00Z">
        <w:r w:rsidR="00C86795">
          <w:rPr>
            <w:rStyle w:val="l-L2Char"/>
            <w:rFonts w:cs="Arial"/>
            <w:sz w:val="20"/>
            <w:szCs w:val="20"/>
            <w:u w:val="none"/>
          </w:rPr>
          <w:t>29</w:t>
        </w:r>
      </w:ins>
      <w:r w:rsidRPr="009B6D31">
        <w:rPr>
          <w:rStyle w:val="l-L2Char"/>
          <w:rFonts w:cs="Arial"/>
          <w:sz w:val="20"/>
          <w:szCs w:val="20"/>
          <w:u w:val="none"/>
        </w:rPr>
        <w:t xml:space="preserve">. </w:t>
      </w:r>
      <w:ins w:id="28" w:author="Ulrich Přemysl Ing." w:date="2020-01-06T09:31:00Z">
        <w:r w:rsidR="00C86795">
          <w:rPr>
            <w:rStyle w:val="l-L2Char"/>
            <w:rFonts w:cs="Arial"/>
            <w:sz w:val="20"/>
            <w:szCs w:val="20"/>
            <w:u w:val="none"/>
          </w:rPr>
          <w:t>0</w:t>
        </w:r>
      </w:ins>
      <w:r w:rsidR="007417F4">
        <w:rPr>
          <w:rStyle w:val="l-L2Char"/>
          <w:rFonts w:cs="Arial"/>
          <w:sz w:val="20"/>
          <w:szCs w:val="20"/>
          <w:u w:val="none"/>
        </w:rPr>
        <w:t>1</w:t>
      </w:r>
      <w:del w:id="29" w:author="Ulrich Přemysl Ing." w:date="2020-01-06T09:31:00Z">
        <w:r w:rsidR="007417F4" w:rsidDel="00C86795">
          <w:rPr>
            <w:rStyle w:val="l-L2Char"/>
            <w:rFonts w:cs="Arial"/>
            <w:sz w:val="20"/>
            <w:szCs w:val="20"/>
            <w:u w:val="none"/>
          </w:rPr>
          <w:delText>0</w:delText>
        </w:r>
      </w:del>
      <w:r w:rsidRPr="009B6D31">
        <w:rPr>
          <w:rStyle w:val="l-L2Char"/>
          <w:rFonts w:cs="Arial"/>
          <w:sz w:val="20"/>
          <w:szCs w:val="20"/>
          <w:u w:val="none"/>
        </w:rPr>
        <w:t>. 20</w:t>
      </w:r>
      <w:r w:rsidR="009B6D31">
        <w:rPr>
          <w:rStyle w:val="l-L2Char"/>
          <w:rFonts w:cs="Arial"/>
          <w:sz w:val="20"/>
          <w:szCs w:val="20"/>
          <w:u w:val="none"/>
        </w:rPr>
        <w:t>2</w:t>
      </w:r>
      <w:del w:id="30" w:author="Ulrich Přemysl Ing." w:date="2020-01-06T09:31:00Z">
        <w:r w:rsidR="009B6D31" w:rsidDel="00C86795">
          <w:rPr>
            <w:rStyle w:val="l-L2Char"/>
            <w:rFonts w:cs="Arial"/>
            <w:sz w:val="20"/>
            <w:szCs w:val="20"/>
            <w:u w:val="none"/>
          </w:rPr>
          <w:delText>0</w:delText>
        </w:r>
      </w:del>
      <w:ins w:id="31" w:author="Ulrich Přemysl Ing." w:date="2020-01-06T09:31:00Z">
        <w:r w:rsidR="00C86795">
          <w:rPr>
            <w:rStyle w:val="l-L2Char"/>
            <w:rFonts w:cs="Arial"/>
            <w:sz w:val="20"/>
            <w:szCs w:val="20"/>
            <w:u w:val="none"/>
          </w:rPr>
          <w:t>1</w:t>
        </w:r>
      </w:ins>
    </w:p>
    <w:p w14:paraId="5913BE0E" w14:textId="548C8BE5" w:rsidR="00B829B6" w:rsidRDefault="001373A8" w:rsidP="00B829B6">
      <w:pPr>
        <w:pStyle w:val="l-L1"/>
        <w:keepNext w:val="0"/>
        <w:numPr>
          <w:ilvl w:val="2"/>
          <w:numId w:val="2"/>
        </w:numPr>
        <w:tabs>
          <w:tab w:val="clear" w:pos="1163"/>
          <w:tab w:val="num" w:pos="1134"/>
          <w:tab w:val="left" w:pos="7371"/>
        </w:tabs>
        <w:spacing w:before="120" w:after="0" w:line="240" w:lineRule="auto"/>
        <w:ind w:left="1304" w:hanging="59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B6D31">
        <w:rPr>
          <w:rStyle w:val="l-L2Char"/>
          <w:rFonts w:cs="Arial"/>
          <w:b w:val="0"/>
          <w:sz w:val="20"/>
          <w:szCs w:val="20"/>
          <w:u w:val="none"/>
        </w:rPr>
        <w:t>Termín pro vyřízení stavební</w:t>
      </w:r>
      <w:r w:rsidR="00B758A5">
        <w:rPr>
          <w:rStyle w:val="l-L2Char"/>
          <w:rFonts w:cs="Arial"/>
          <w:b w:val="0"/>
          <w:sz w:val="20"/>
          <w:szCs w:val="20"/>
          <w:u w:val="none"/>
        </w:rPr>
        <w:t>ch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povolení</w:t>
      </w:r>
    </w:p>
    <w:p w14:paraId="0E21163B" w14:textId="5C5A8E9C" w:rsidR="00F02C44" w:rsidRPr="009B6D31" w:rsidRDefault="00B829B6" w:rsidP="00B829B6">
      <w:pPr>
        <w:pStyle w:val="l-L1"/>
        <w:keepNext w:val="0"/>
        <w:numPr>
          <w:ilvl w:val="0"/>
          <w:numId w:val="0"/>
        </w:numPr>
        <w:tabs>
          <w:tab w:val="left" w:pos="7371"/>
        </w:tabs>
        <w:spacing w:before="0" w:after="120" w:line="240" w:lineRule="auto"/>
        <w:ind w:left="1304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(rozhodnutí s doložkou právní moci)</w:t>
      </w:r>
      <w:r w:rsidR="001373A8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: </w:t>
      </w:r>
      <w:r w:rsidR="00127B63" w:rsidRPr="009B6D31">
        <w:rPr>
          <w:rStyle w:val="l-L2Char"/>
          <w:rFonts w:cs="Arial"/>
          <w:b w:val="0"/>
          <w:sz w:val="20"/>
          <w:szCs w:val="20"/>
          <w:u w:val="none"/>
        </w:rPr>
        <w:tab/>
      </w:r>
      <w:del w:id="32" w:author="Ulrich Přemysl Ing." w:date="2020-01-06T09:31:00Z">
        <w:r w:rsidR="008D245C" w:rsidRPr="008D245C" w:rsidDel="00C86795">
          <w:rPr>
            <w:rStyle w:val="l-L2Char"/>
            <w:rFonts w:cs="Arial"/>
            <w:sz w:val="20"/>
            <w:szCs w:val="20"/>
            <w:u w:val="none"/>
          </w:rPr>
          <w:delText>29</w:delText>
        </w:r>
      </w:del>
      <w:ins w:id="33" w:author="Ulrich Přemysl Ing." w:date="2020-01-06T09:31:00Z">
        <w:r w:rsidR="00C86795">
          <w:rPr>
            <w:rStyle w:val="l-L2Char"/>
            <w:rFonts w:cs="Arial"/>
            <w:sz w:val="20"/>
            <w:szCs w:val="20"/>
            <w:u w:val="none"/>
          </w:rPr>
          <w:t>31</w:t>
        </w:r>
      </w:ins>
      <w:r w:rsidR="001373A8" w:rsidRPr="008D245C">
        <w:rPr>
          <w:rStyle w:val="l-L2Char"/>
          <w:rFonts w:cs="Arial"/>
          <w:sz w:val="20"/>
          <w:szCs w:val="20"/>
          <w:u w:val="none"/>
        </w:rPr>
        <w:t xml:space="preserve">. </w:t>
      </w:r>
      <w:r w:rsidR="008D245C">
        <w:rPr>
          <w:rStyle w:val="l-L2Char"/>
          <w:rFonts w:cs="Arial"/>
          <w:sz w:val="20"/>
          <w:szCs w:val="20"/>
          <w:u w:val="none"/>
        </w:rPr>
        <w:t>0</w:t>
      </w:r>
      <w:del w:id="34" w:author="Ulrich Přemysl Ing." w:date="2020-01-06T09:31:00Z">
        <w:r w:rsidR="009B6D31" w:rsidRPr="008D245C" w:rsidDel="00C86795">
          <w:rPr>
            <w:rStyle w:val="l-L2Char"/>
            <w:rFonts w:cs="Arial"/>
            <w:sz w:val="20"/>
            <w:szCs w:val="20"/>
            <w:u w:val="none"/>
          </w:rPr>
          <w:delText>1</w:delText>
        </w:r>
      </w:del>
      <w:ins w:id="35" w:author="Ulrich Přemysl Ing." w:date="2020-01-06T09:31:00Z">
        <w:r w:rsidR="00C86795">
          <w:rPr>
            <w:rStyle w:val="l-L2Char"/>
            <w:rFonts w:cs="Arial"/>
            <w:sz w:val="20"/>
            <w:szCs w:val="20"/>
            <w:u w:val="none"/>
          </w:rPr>
          <w:t>3</w:t>
        </w:r>
      </w:ins>
      <w:r w:rsidR="001373A8" w:rsidRPr="008D245C">
        <w:rPr>
          <w:rStyle w:val="l-L2Char"/>
          <w:rFonts w:cs="Arial"/>
          <w:sz w:val="20"/>
          <w:szCs w:val="20"/>
          <w:u w:val="none"/>
        </w:rPr>
        <w:t>. 20</w:t>
      </w:r>
      <w:r w:rsidR="009B6D31" w:rsidRPr="008D245C">
        <w:rPr>
          <w:rStyle w:val="l-L2Char"/>
          <w:rFonts w:cs="Arial"/>
          <w:sz w:val="20"/>
          <w:szCs w:val="20"/>
          <w:u w:val="none"/>
        </w:rPr>
        <w:t>2</w:t>
      </w:r>
      <w:r w:rsidR="008D245C" w:rsidRPr="008D245C">
        <w:rPr>
          <w:rStyle w:val="l-L2Char"/>
          <w:rFonts w:cs="Arial"/>
          <w:sz w:val="20"/>
          <w:szCs w:val="20"/>
          <w:u w:val="none"/>
        </w:rPr>
        <w:t>1</w:t>
      </w:r>
    </w:p>
    <w:p w14:paraId="1C0E9F99" w14:textId="77777777" w:rsidR="00F02C44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lastRenderedPageBreak/>
        <w:br/>
        <w:t>Předání a převzetí Plnění</w:t>
      </w:r>
    </w:p>
    <w:p w14:paraId="3966E0C8" w14:textId="77777777" w:rsidR="00C07F21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Místem pro předání Plnění je sídlo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9B6D31">
        <w:rPr>
          <w:rStyle w:val="l-L2Char"/>
          <w:rFonts w:cs="Arial"/>
          <w:b w:val="0"/>
          <w:sz w:val="20"/>
          <w:szCs w:val="20"/>
          <w:u w:val="none"/>
        </w:rPr>
        <w:t>e.</w:t>
      </w:r>
    </w:p>
    <w:p w14:paraId="40C0C242" w14:textId="77777777" w:rsidR="00C07F21" w:rsidRPr="00C07F21" w:rsidRDefault="00C07F21" w:rsidP="00C07F21">
      <w:pPr>
        <w:pStyle w:val="l-L1"/>
        <w:keepNext w:val="0"/>
        <w:numPr>
          <w:ilvl w:val="1"/>
          <w:numId w:val="2"/>
        </w:numPr>
        <w:spacing w:before="120" w:after="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C07F21">
        <w:rPr>
          <w:rStyle w:val="l-L2Char"/>
          <w:rFonts w:cs="Arial"/>
          <w:b w:val="0"/>
          <w:sz w:val="20"/>
          <w:szCs w:val="20"/>
          <w:u w:val="none"/>
        </w:rPr>
        <w:t xml:space="preserve">Plnění je rozděleno na dvě etapy: </w:t>
      </w:r>
    </w:p>
    <w:p w14:paraId="3DE93737" w14:textId="77777777" w:rsidR="00C07F21" w:rsidRPr="00C07F21" w:rsidRDefault="00C07F21" w:rsidP="00C07F2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C07F21">
        <w:rPr>
          <w:rStyle w:val="l-L2Char"/>
          <w:rFonts w:cs="Arial"/>
          <w:b w:val="0"/>
          <w:sz w:val="20"/>
          <w:szCs w:val="20"/>
          <w:u w:val="none"/>
        </w:rPr>
        <w:t>a) vypracování projektové dokumentace</w:t>
      </w:r>
    </w:p>
    <w:p w14:paraId="780D6361" w14:textId="2C6FCF42" w:rsidR="00F02C44" w:rsidRPr="009B6D31" w:rsidRDefault="00C07F21" w:rsidP="00C07F21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C07F21">
        <w:rPr>
          <w:rStyle w:val="l-L2Char"/>
          <w:rFonts w:cs="Arial"/>
          <w:b w:val="0"/>
          <w:sz w:val="20"/>
          <w:szCs w:val="20"/>
          <w:u w:val="none"/>
        </w:rPr>
        <w:t>b) zajištění stavebního povolení (právní moc rozhodnutí – stavební povolení</w:t>
      </w:r>
      <w:r>
        <w:rPr>
          <w:rStyle w:val="l-L2Char"/>
          <w:rFonts w:cs="Arial"/>
          <w:b w:val="0"/>
          <w:sz w:val="20"/>
          <w:szCs w:val="20"/>
          <w:u w:val="none"/>
        </w:rPr>
        <w:t>)</w:t>
      </w:r>
    </w:p>
    <w:p w14:paraId="34AA8649" w14:textId="2E467EE8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nese až do okamžiku předání Plnění nebezpečí za škody na Plnění.</w:t>
      </w:r>
    </w:p>
    <w:p w14:paraId="0CEE76B7" w14:textId="05B48617" w:rsidR="00F02C44" w:rsidRPr="009B6D31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 se zavazuje dokončit a předat Plnění </w:t>
      </w:r>
      <w:r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i v souladu s touto smlouvou. 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>O předání a převzetí Plnění bude vyhotoven protokol, jenž bude podepsán osobami oprávněnými jednat za</w:t>
      </w:r>
      <w:r w:rsidR="009B6D31">
        <w:rPr>
          <w:rFonts w:ascii="Arial" w:hAnsi="Arial" w:cs="Arial"/>
          <w:b w:val="0"/>
          <w:sz w:val="20"/>
          <w:szCs w:val="20"/>
          <w:u w:val="none"/>
        </w:rPr>
        <w:t> 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>e a 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9B6D31">
        <w:rPr>
          <w:rFonts w:ascii="Arial" w:hAnsi="Arial" w:cs="Arial"/>
          <w:b w:val="0"/>
          <w:sz w:val="20"/>
          <w:szCs w:val="20"/>
          <w:u w:val="none"/>
        </w:rPr>
        <w:t>e. V tomto protokolu musí být vždy uvedeno, zda bylo Plnění převzato s výhradami, či bez výhrad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 xml:space="preserve">. Okamžikem převzetí Plnění přechází na </w:t>
      </w:r>
      <w:r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9B6D31">
        <w:rPr>
          <w:rStyle w:val="l-L2Char"/>
          <w:rFonts w:cs="Arial"/>
          <w:b w:val="0"/>
          <w:sz w:val="20"/>
          <w:szCs w:val="20"/>
          <w:u w:val="none"/>
        </w:rPr>
        <w:t>e vlastnické právo k Plnění a přechází na něj nebezpečí škody na Plnění.</w:t>
      </w:r>
    </w:p>
    <w:p w14:paraId="334CF5F1" w14:textId="77777777" w:rsidR="00F02C44" w:rsidRPr="00420F0E" w:rsidRDefault="00F02C44" w:rsidP="00024676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  <w:t>Cena a způsob platby</w:t>
      </w:r>
    </w:p>
    <w:p w14:paraId="2A83DF84" w14:textId="0D97B0AF" w:rsidR="00F02C44" w:rsidRPr="001E3871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Smluvní cena byla stanovena na základě nabídky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e ze dne </w:t>
      </w:r>
      <w:r w:rsidRPr="00BD72D2">
        <w:rPr>
          <w:rFonts w:ascii="Arial" w:hAnsi="Arial" w:cs="Arial"/>
          <w:bCs/>
          <w:snapToGrid w:val="0"/>
          <w:sz w:val="20"/>
          <w:szCs w:val="20"/>
          <w:highlight w:val="yellow"/>
          <w:lang w:val="en-US"/>
        </w:rPr>
        <w:t>[DOPLNIT]</w:t>
      </w:r>
      <w:r w:rsidRPr="00BD72D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</w:p>
    <w:p w14:paraId="202290F0" w14:textId="153B4335" w:rsidR="00F02C44" w:rsidRPr="00BD72D2" w:rsidRDefault="0024583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>Celková cena za provedení Plnění činí</w:t>
      </w:r>
      <w:r w:rsidR="004125CA" w:rsidRPr="00BD72D2">
        <w:rPr>
          <w:rStyle w:val="l-L2Char"/>
          <w:rFonts w:cs="Arial"/>
          <w:b w:val="0"/>
          <w:sz w:val="20"/>
          <w:szCs w:val="20"/>
          <w:u w:val="none"/>
        </w:rPr>
        <w:t>: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936"/>
        <w:gridCol w:w="2410"/>
        <w:gridCol w:w="2261"/>
      </w:tblGrid>
      <w:tr w:rsidR="004125CA" w:rsidRPr="00BD72D2" w14:paraId="005B2700" w14:textId="77777777" w:rsidTr="004125CA">
        <w:tc>
          <w:tcPr>
            <w:tcW w:w="3936" w:type="dxa"/>
          </w:tcPr>
          <w:p w14:paraId="4719396B" w14:textId="77777777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rPr>
                <w:rStyle w:val="l-L2Char"/>
                <w:rFonts w:cs="Arial"/>
                <w:sz w:val="20"/>
                <w:szCs w:val="20"/>
                <w:u w:val="none"/>
              </w:rPr>
            </w:pPr>
          </w:p>
        </w:tc>
        <w:tc>
          <w:tcPr>
            <w:tcW w:w="2410" w:type="dxa"/>
          </w:tcPr>
          <w:p w14:paraId="2DBCA127" w14:textId="436C639C" w:rsidR="004125CA" w:rsidRPr="00BD72D2" w:rsidRDefault="000723AC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b</w:t>
            </w:r>
            <w:r w:rsidR="004125CA"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ez DPH</w:t>
            </w:r>
          </w:p>
        </w:tc>
        <w:tc>
          <w:tcPr>
            <w:tcW w:w="2261" w:type="dxa"/>
          </w:tcPr>
          <w:p w14:paraId="387F227F" w14:textId="3222F8FC" w:rsidR="004125CA" w:rsidRPr="00BD72D2" w:rsidRDefault="000723AC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s</w:t>
            </w:r>
            <w:r w:rsidR="004125CA"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DPH</w:t>
            </w:r>
          </w:p>
        </w:tc>
      </w:tr>
      <w:tr w:rsidR="004125CA" w:rsidRPr="00BD72D2" w14:paraId="4E6E33A6" w14:textId="77777777" w:rsidTr="004125CA">
        <w:tc>
          <w:tcPr>
            <w:tcW w:w="3936" w:type="dxa"/>
          </w:tcPr>
          <w:p w14:paraId="43F3DBB4" w14:textId="20995DD9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both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Celková cena za provedení Plnění</w:t>
            </w:r>
            <w:r w:rsidR="00E10F46">
              <w:rPr>
                <w:rStyle w:val="l-L2Char"/>
                <w:rFonts w:cs="Arial"/>
                <w:sz w:val="20"/>
                <w:szCs w:val="20"/>
                <w:u w:val="none"/>
              </w:rPr>
              <w:t>,</w:t>
            </w:r>
          </w:p>
        </w:tc>
        <w:tc>
          <w:tcPr>
            <w:tcW w:w="2410" w:type="dxa"/>
          </w:tcPr>
          <w:p w14:paraId="7D4064C6" w14:textId="01F5714F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BD72D2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</w:t>
            </w:r>
          </w:p>
        </w:tc>
        <w:tc>
          <w:tcPr>
            <w:tcW w:w="2261" w:type="dxa"/>
          </w:tcPr>
          <w:p w14:paraId="2A670D19" w14:textId="7EE64DF0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BD72D2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</w:t>
            </w:r>
          </w:p>
        </w:tc>
      </w:tr>
      <w:tr w:rsidR="004125CA" w:rsidRPr="00BD72D2" w14:paraId="690A232A" w14:textId="77777777" w:rsidTr="0041481F">
        <w:tc>
          <w:tcPr>
            <w:tcW w:w="3936" w:type="dxa"/>
            <w:tcBorders>
              <w:bottom w:val="single" w:sz="4" w:space="0" w:color="auto"/>
            </w:tcBorders>
          </w:tcPr>
          <w:p w14:paraId="74C050A7" w14:textId="36B20C79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z čehož</w:t>
            </w:r>
            <w:r w:rsidR="00E10F46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0E2FF59" w14:textId="77777777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14:paraId="6F6AA35D" w14:textId="77777777" w:rsidR="004125CA" w:rsidRPr="00BD72D2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</w:p>
        </w:tc>
      </w:tr>
      <w:tr w:rsidR="004125CA" w:rsidRPr="00907890" w14:paraId="3B63066E" w14:textId="77777777" w:rsidTr="0041481F">
        <w:tc>
          <w:tcPr>
            <w:tcW w:w="3936" w:type="dxa"/>
            <w:tcBorders>
              <w:bottom w:val="dotted" w:sz="4" w:space="0" w:color="auto"/>
            </w:tcBorders>
          </w:tcPr>
          <w:p w14:paraId="44F3F02D" w14:textId="254FBFB0" w:rsidR="004125CA" w:rsidRPr="00907890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both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vypracování projektové dokumentace</w:t>
            </w:r>
            <w:r w:rsidR="00E10F46"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: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5D51DA18" w14:textId="688BE3BF" w:rsidR="004125CA" w:rsidRPr="00907890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bottom w:val="dotted" w:sz="4" w:space="0" w:color="auto"/>
            </w:tcBorders>
          </w:tcPr>
          <w:p w14:paraId="2828AC34" w14:textId="5BD343DE" w:rsidR="004125CA" w:rsidRPr="00907890" w:rsidRDefault="004125CA" w:rsidP="00907890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1D1D7C7A" w14:textId="77777777" w:rsidTr="0041481F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6350FD31" w14:textId="2CAB4F82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350E2668" w14:textId="6D6A98FC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7AE422F1" w14:textId="2D7BE9D8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6350B321" w14:textId="77777777" w:rsidTr="00050977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47BACE57" w14:textId="3E0CB3B0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648AB83E" w14:textId="05C6C556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38CB1E28" w14:textId="358D1AC2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559FC9BB" w14:textId="77777777" w:rsidTr="00050977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32F9C1E8" w14:textId="679FC076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3290C2FD" w14:textId="014845E5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7695385A" w14:textId="4CAE0542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06F4C57E" w14:textId="77777777" w:rsidTr="00050977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5D2D13CC" w14:textId="33E772A5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255D62D6" w14:textId="4B0C8F1E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0AA56A89" w14:textId="3BDB448C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4F0B27C7" w14:textId="77777777" w:rsidTr="00050977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213AAEA4" w14:textId="273378C6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634A8764" w14:textId="65E16FBF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3D3901E9" w14:textId="1488D7C5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50426908" w14:textId="77777777" w:rsidTr="0041481F">
        <w:tc>
          <w:tcPr>
            <w:tcW w:w="3936" w:type="dxa"/>
            <w:tcBorders>
              <w:top w:val="dotted" w:sz="4" w:space="0" w:color="auto"/>
              <w:bottom w:val="single" w:sz="4" w:space="0" w:color="auto"/>
            </w:tcBorders>
          </w:tcPr>
          <w:p w14:paraId="00DD56AA" w14:textId="478BCB02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28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</w:tcPr>
          <w:p w14:paraId="465275CC" w14:textId="60CA4AD3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single" w:sz="4" w:space="0" w:color="auto"/>
            </w:tcBorders>
          </w:tcPr>
          <w:p w14:paraId="647DFC3C" w14:textId="4BA56B93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907890" w14:paraId="38588441" w14:textId="77777777" w:rsidTr="0041481F">
        <w:tc>
          <w:tcPr>
            <w:tcW w:w="3936" w:type="dxa"/>
            <w:tcBorders>
              <w:bottom w:val="dotted" w:sz="4" w:space="0" w:color="auto"/>
            </w:tcBorders>
          </w:tcPr>
          <w:p w14:paraId="336CE4B3" w14:textId="7F7982D5" w:rsidR="007417F4" w:rsidRPr="00907890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both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vypracování GTP: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738E64C4" w14:textId="59ACF8D7" w:rsidR="007417F4" w:rsidRPr="00907890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bottom w:val="dotted" w:sz="4" w:space="0" w:color="auto"/>
            </w:tcBorders>
          </w:tcPr>
          <w:p w14:paraId="38BCA6D1" w14:textId="52DF8DD7" w:rsidR="007417F4" w:rsidRPr="00907890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Style w:val="l-L2Char"/>
                <w:rFonts w:cs="Arial"/>
                <w:sz w:val="20"/>
                <w:szCs w:val="20"/>
                <w:u w:val="none"/>
              </w:rPr>
            </w:pPr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907890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>,-</w:t>
            </w:r>
            <w:proofErr w:type="gramEnd"/>
            <w:r w:rsidRPr="00907890">
              <w:rPr>
                <w:rStyle w:val="l-L2Char"/>
                <w:rFonts w:cs="Arial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53B0CC65" w14:textId="77777777" w:rsidTr="0041481F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6C996A3B" w14:textId="739545E3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548D38F7" w14:textId="4E9CDA65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48CF4C59" w14:textId="727341A2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653338BA" w14:textId="77777777" w:rsidTr="00667C76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409E2545" w14:textId="64927751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0E089519" w14:textId="4AA9E81A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7A4C8911" w14:textId="7339F7D9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5B815DA3" w14:textId="77777777" w:rsidTr="00667C76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7914129B" w14:textId="0EE048D9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121AB8C0" w14:textId="11E627D6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262E5BB8" w14:textId="4592F4B7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413C569A" w14:textId="77777777" w:rsidTr="00667C76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0CF20E1C" w14:textId="2B337297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3D13FE1F" w14:textId="31C2DE42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4308BCB5" w14:textId="1BD55249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4228408E" w14:textId="77777777" w:rsidTr="00667C76"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14:paraId="42D32C89" w14:textId="2CB01520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</w:tcPr>
          <w:p w14:paraId="3A604E66" w14:textId="61C278DC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  <w:bottom w:val="dotted" w:sz="4" w:space="0" w:color="auto"/>
            </w:tcBorders>
          </w:tcPr>
          <w:p w14:paraId="1BAC7599" w14:textId="7CA36E8E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  <w:tr w:rsidR="007417F4" w:rsidRPr="00BD72D2" w14:paraId="03E28D34" w14:textId="77777777" w:rsidTr="00667C76">
        <w:tc>
          <w:tcPr>
            <w:tcW w:w="3936" w:type="dxa"/>
            <w:tcBorders>
              <w:top w:val="dotted" w:sz="4" w:space="0" w:color="auto"/>
            </w:tcBorders>
          </w:tcPr>
          <w:p w14:paraId="1D41567D" w14:textId="4F205C67" w:rsidR="007417F4" w:rsidRPr="00E10F46" w:rsidRDefault="007417F4" w:rsidP="007417F4">
            <w:pPr>
              <w:pStyle w:val="l-L1"/>
              <w:keepNext w:val="0"/>
              <w:numPr>
                <w:ilvl w:val="0"/>
                <w:numId w:val="23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28</w:t>
            </w:r>
          </w:p>
        </w:tc>
        <w:tc>
          <w:tcPr>
            <w:tcW w:w="2410" w:type="dxa"/>
            <w:tcBorders>
              <w:top w:val="dotted" w:sz="4" w:space="0" w:color="auto"/>
            </w:tcBorders>
          </w:tcPr>
          <w:p w14:paraId="6E9FB726" w14:textId="24D5273D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  <w:tc>
          <w:tcPr>
            <w:tcW w:w="2261" w:type="dxa"/>
            <w:tcBorders>
              <w:top w:val="dotted" w:sz="4" w:space="0" w:color="auto"/>
            </w:tcBorders>
          </w:tcPr>
          <w:p w14:paraId="0042206C" w14:textId="204F0722" w:rsidR="007417F4" w:rsidRPr="00BD72D2" w:rsidRDefault="007417F4" w:rsidP="007417F4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sz w:val="20"/>
                <w:szCs w:val="20"/>
                <w:u w:val="none"/>
              </w:rPr>
              <w:t xml:space="preserve"> Kč </w:t>
            </w:r>
          </w:p>
        </w:tc>
      </w:tr>
    </w:tbl>
    <w:p w14:paraId="17091F84" w14:textId="42A828A5" w:rsidR="004125CA" w:rsidRPr="00BD72D2" w:rsidRDefault="004125CA" w:rsidP="00024676">
      <w:pPr>
        <w:pStyle w:val="l-L1"/>
        <w:numPr>
          <w:ilvl w:val="0"/>
          <w:numId w:val="0"/>
        </w:numPr>
        <w:spacing w:before="120" w:line="240" w:lineRule="auto"/>
        <w:ind w:firstLine="709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>DPH bude účtována v příslušné výši stanovené zákonem.</w:t>
      </w:r>
    </w:p>
    <w:p w14:paraId="691F13B0" w14:textId="6FFF42F6" w:rsidR="00F02C44" w:rsidRPr="00BD72D2" w:rsidRDefault="00F02C44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BD72D2">
        <w:rPr>
          <w:rFonts w:cs="Arial"/>
          <w:b w:val="0"/>
          <w:sz w:val="20"/>
          <w:szCs w:val="20"/>
          <w:u w:val="none"/>
        </w:rPr>
        <w:t xml:space="preserve">Objednatel neposkytuje zálohy a </w:t>
      </w:r>
      <w:r w:rsidR="00024676">
        <w:rPr>
          <w:rFonts w:cs="Arial"/>
          <w:b w:val="0"/>
          <w:sz w:val="20"/>
          <w:szCs w:val="20"/>
          <w:u w:val="none"/>
        </w:rPr>
        <w:t>Zhotovitel</w:t>
      </w:r>
      <w:r w:rsidRPr="00BD72D2">
        <w:rPr>
          <w:rFonts w:cs="Arial"/>
          <w:b w:val="0"/>
          <w:sz w:val="20"/>
          <w:szCs w:val="20"/>
          <w:u w:val="none"/>
        </w:rPr>
        <w:t xml:space="preserve">i nepřísluší během poskytování Plnění přiměřená část ceny s přihlédnutím k vynaloženým nákladům.  </w:t>
      </w:r>
    </w:p>
    <w:p w14:paraId="6843323C" w14:textId="00EB738E" w:rsidR="00F02C44" w:rsidRPr="00BD72D2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Cena za Plnění se hradí na základě faktury, kterou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 předloží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>i za</w:t>
      </w:r>
      <w:r w:rsidR="008B47EE" w:rsidRPr="00BD72D2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>provedení Plnění po řádném převzetí Plnění.</w:t>
      </w:r>
    </w:p>
    <w:p w14:paraId="74EB05D4" w14:textId="77777777" w:rsidR="00F02C44" w:rsidRPr="00BD72D2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>Cena Plnění je po dobu účinnosti smlouvy neměnná a závazná.</w:t>
      </w:r>
    </w:p>
    <w:p w14:paraId="774B94A4" w14:textId="58C47022" w:rsidR="00F02C44" w:rsidRPr="00BD72D2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Pokud faktura neobsahuje všechny zákonem a smlouvou stanovené náležitosti, je objednatel oprávněn ji do data splatnosti vrátit s tím, že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 je poté povinen vystavit novou fakturu s novým termínem splatnosti. V takovém případě není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 v prodlení s její úhradou.</w:t>
      </w:r>
    </w:p>
    <w:p w14:paraId="299256E2" w14:textId="516023FC" w:rsidR="00F02C44" w:rsidRPr="00BD72D2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Splatnost faktury je 30 dnů ode dne jejího </w:t>
      </w:r>
      <w:r w:rsidR="001E3871" w:rsidRPr="009D7109">
        <w:rPr>
          <w:rStyle w:val="l-L2Char"/>
          <w:rFonts w:cs="Arial"/>
          <w:b w:val="0"/>
          <w:sz w:val="20"/>
          <w:szCs w:val="20"/>
          <w:u w:val="none"/>
        </w:rPr>
        <w:t>doručení Objednateli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>. Faktura musí obsahovat náležitosti stanovené v § 435 občanského zákoníku a jako daňový doklad i náležitosti stanovené v</w:t>
      </w:r>
      <w:r w:rsidR="008B47EE" w:rsidRPr="00BD72D2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>§</w:t>
      </w:r>
      <w:r w:rsidR="008B47EE" w:rsidRPr="00BD72D2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28 zákona č. </w:t>
      </w:r>
      <w:r w:rsidRPr="00BD72D2">
        <w:rPr>
          <w:rStyle w:val="l-L2Char"/>
          <w:rFonts w:cs="Arial"/>
          <w:sz w:val="20"/>
          <w:szCs w:val="20"/>
        </w:rPr>
        <w:t>235/2004 Sb., o dani z přidané hodnoty, ve znění pozdějších předpisů.</w:t>
      </w:r>
      <w:r w:rsidRPr="001E3871">
        <w:rPr>
          <w:rStyle w:val="l-L2Char"/>
          <w:rFonts w:cs="Arial"/>
          <w:sz w:val="20"/>
          <w:szCs w:val="20"/>
          <w:u w:val="none"/>
        </w:rPr>
        <w:t xml:space="preserve"> </w:t>
      </w:r>
      <w:r w:rsidR="001E3871" w:rsidRPr="009D7109">
        <w:rPr>
          <w:rStyle w:val="l-L2Char"/>
          <w:rFonts w:cs="Arial"/>
          <w:b w:val="0"/>
          <w:sz w:val="20"/>
          <w:szCs w:val="20"/>
          <w:u w:val="none"/>
        </w:rPr>
        <w:t>Platby peněžitých částek se provádí bankovním převodem na účet druhé smluvní strany uvedený ve</w:t>
      </w:r>
      <w:r w:rsidR="001E3871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1E3871" w:rsidRPr="009D7109">
        <w:rPr>
          <w:rStyle w:val="l-L2Char"/>
          <w:rFonts w:cs="Arial"/>
          <w:b w:val="0"/>
          <w:sz w:val="20"/>
          <w:szCs w:val="20"/>
          <w:u w:val="none"/>
        </w:rPr>
        <w:t>faktuře. Peněžitá částka se považuje za zaplacenou okamžikem jejího odepsání z účtu Objednatele ve prospěch účtu zhotovitele</w:t>
      </w:r>
      <w:r w:rsidR="003504DB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E1BE6F4" w14:textId="67BB1211" w:rsidR="00F02C44" w:rsidRPr="00BD72D2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Na faktuře pro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e bude </w:t>
      </w:r>
      <w:r w:rsidR="00024676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 uvádět:</w:t>
      </w:r>
    </w:p>
    <w:p w14:paraId="3F780A17" w14:textId="45E0B841" w:rsidR="00F02C44" w:rsidRPr="00BD72D2" w:rsidRDefault="00802131" w:rsidP="00024676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120" w:after="0" w:line="240" w:lineRule="auto"/>
        <w:ind w:left="737" w:hanging="737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ab/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Odběratel: </w:t>
      </w:r>
      <w:r w:rsidR="00D7118D" w:rsidRPr="00BD72D2">
        <w:rPr>
          <w:rStyle w:val="l-L2Char"/>
          <w:rFonts w:cs="Arial"/>
          <w:b w:val="0"/>
          <w:sz w:val="20"/>
          <w:szCs w:val="20"/>
          <w:u w:val="none"/>
        </w:rPr>
        <w:tab/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>Státní pozemkový úřad, Praha 3, Husinecká 1024/</w:t>
      </w:r>
      <w:proofErr w:type="gramStart"/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>11a</w:t>
      </w:r>
      <w:proofErr w:type="gramEnd"/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, PSČ 130 00, </w:t>
      </w:r>
      <w:r w:rsidR="00D7118D" w:rsidRPr="00BD72D2">
        <w:rPr>
          <w:rStyle w:val="l-L2Char"/>
          <w:rFonts w:cs="Arial"/>
          <w:b w:val="0"/>
          <w:sz w:val="20"/>
          <w:szCs w:val="20"/>
          <w:u w:val="none"/>
        </w:rPr>
        <w:tab/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>IČ 01312774</w:t>
      </w:r>
    </w:p>
    <w:p w14:paraId="34CDA5D8" w14:textId="367A288F" w:rsidR="00D7118D" w:rsidRPr="00BD72D2" w:rsidRDefault="00802131" w:rsidP="00024676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0" w:after="0" w:line="240" w:lineRule="auto"/>
        <w:ind w:left="709" w:hanging="709"/>
        <w:jc w:val="both"/>
        <w:rPr>
          <w:rFonts w:ascii="Arial" w:eastAsia="Lucida Sans Unicode" w:hAnsi="Arial" w:cs="Arial"/>
          <w:b w:val="0"/>
          <w:sz w:val="20"/>
          <w:szCs w:val="20"/>
          <w:u w:val="none"/>
        </w:rPr>
      </w:pPr>
      <w:r w:rsidRPr="00BD72D2">
        <w:rPr>
          <w:rStyle w:val="l-L2Char"/>
          <w:rFonts w:cs="Arial"/>
          <w:b w:val="0"/>
          <w:sz w:val="20"/>
          <w:szCs w:val="20"/>
          <w:u w:val="none"/>
        </w:rPr>
        <w:tab/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>Konečný příjemce:</w:t>
      </w:r>
      <w:r w:rsidR="00D7118D" w:rsidRPr="00BD72D2">
        <w:rPr>
          <w:rStyle w:val="l-L2Char"/>
          <w:rFonts w:cs="Arial"/>
          <w:b w:val="0"/>
          <w:sz w:val="20"/>
          <w:szCs w:val="20"/>
          <w:u w:val="none"/>
        </w:rPr>
        <w:tab/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Státní pozemkový úřad, Pobočka </w:t>
      </w:r>
      <w:r w:rsidR="00D7118D" w:rsidRPr="00BD72D2">
        <w:rPr>
          <w:rStyle w:val="l-L2Char"/>
          <w:rFonts w:cs="Arial"/>
          <w:b w:val="0"/>
          <w:sz w:val="20"/>
          <w:szCs w:val="20"/>
          <w:u w:val="none"/>
        </w:rPr>
        <w:t>Frýdek-Místek</w:t>
      </w:r>
      <w:r w:rsidR="00F02C44" w:rsidRPr="00BD72D2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r w:rsidR="00D7118D"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>4. května 217</w:t>
      </w:r>
      <w:r w:rsidR="00F02C44"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 xml:space="preserve">, </w:t>
      </w:r>
    </w:p>
    <w:p w14:paraId="7B27DA1C" w14:textId="0D6D4A61" w:rsidR="00F02C44" w:rsidRPr="00BD72D2" w:rsidRDefault="00D7118D" w:rsidP="00024676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0" w:after="120" w:line="240" w:lineRule="auto"/>
        <w:ind w:left="709" w:firstLine="70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ab/>
        <w:t>738 </w:t>
      </w:r>
      <w:r w:rsidR="008B47EE"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>0</w:t>
      </w:r>
      <w:r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>1 Frýdek-Místek</w:t>
      </w:r>
      <w:r w:rsidR="00F02C44" w:rsidRPr="00BD72D2">
        <w:rPr>
          <w:rFonts w:ascii="Arial" w:eastAsia="Lucida Sans Unicode" w:hAnsi="Arial" w:cs="Arial"/>
          <w:b w:val="0"/>
          <w:sz w:val="20"/>
          <w:szCs w:val="20"/>
          <w:u w:val="none"/>
        </w:rPr>
        <w:tab/>
      </w:r>
      <w:r w:rsidR="00F02C44" w:rsidRPr="00BD72D2">
        <w:rPr>
          <w:rFonts w:ascii="Arial" w:hAnsi="Arial" w:cs="Arial"/>
          <w:b w:val="0"/>
          <w:bCs/>
          <w:snapToGrid w:val="0"/>
          <w:sz w:val="20"/>
          <w:szCs w:val="20"/>
          <w:highlight w:val="cyan"/>
          <w:u w:val="none"/>
          <w:lang w:val="en-US"/>
        </w:rPr>
        <w:t xml:space="preserve"> </w:t>
      </w:r>
    </w:p>
    <w:p w14:paraId="42E7687F" w14:textId="18BF0790" w:rsidR="00F02C44" w:rsidRPr="00BD72D2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 tímto bere na vědomí, že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 je organizační složkou státu a jeho stav účtu závisí na převodu finančních prostředků ze státního rozpočtu. 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 souhlasí s</w:t>
      </w:r>
      <w:r w:rsidR="008B47EE" w:rsidRPr="00BD72D2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tím, že v případě nedostatku finančních prostředků na účtu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>e, dojde s</w:t>
      </w:r>
      <w:r w:rsidR="008B47EE" w:rsidRPr="00BD72D2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>ohledem na povahu závazku k</w:t>
      </w:r>
      <w:r w:rsidR="00843E23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prodloužení doby splatnosti faktury na dobu 60 dnů. 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 se zavazuje, že v případě, že tato skutečnost nastane, oznámí ji neprodleně, a to písemně, </w:t>
      </w:r>
      <w:r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>i nejpozději do 5 pracovních dní před původním termínem splatnosti faktury, popř. do 3 pracovních dnů od</w:t>
      </w:r>
      <w:r w:rsidR="00843E23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>okamžiku, kdy se </w:t>
      </w:r>
      <w:r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 xml:space="preserve"> dověděl o</w:t>
      </w:r>
      <w:r w:rsidR="008B47EE" w:rsidRPr="00BD72D2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BD72D2">
        <w:rPr>
          <w:rFonts w:ascii="Arial" w:hAnsi="Arial" w:cs="Arial"/>
          <w:b w:val="0"/>
          <w:sz w:val="20"/>
          <w:szCs w:val="20"/>
          <w:u w:val="none"/>
        </w:rPr>
        <w:t>vzniku této skutečnosti, nastane-li ve lhůtě kratší než 5 pracovních dní před původním termínem splatnosti faktury.</w:t>
      </w:r>
      <w:r w:rsidR="00F02C44" w:rsidRPr="00BD72D2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2763BBFA" w14:textId="77777777" w:rsidR="00861791" w:rsidRPr="00420F0E" w:rsidRDefault="00861791" w:rsidP="00024676">
      <w:pPr>
        <w:pStyle w:val="l-L1"/>
        <w:spacing w:after="0" w:line="240" w:lineRule="auto"/>
        <w:ind w:left="4394"/>
        <w:jc w:val="left"/>
        <w:rPr>
          <w:rFonts w:ascii="Arial" w:hAnsi="Arial" w:cs="Arial"/>
          <w:szCs w:val="22"/>
        </w:rPr>
      </w:pPr>
    </w:p>
    <w:p w14:paraId="382F4069" w14:textId="77777777" w:rsidR="00F02C44" w:rsidRPr="00420F0E" w:rsidRDefault="00F02C44" w:rsidP="00024676">
      <w:pPr>
        <w:pStyle w:val="l-L1"/>
        <w:numPr>
          <w:ilvl w:val="0"/>
          <w:numId w:val="0"/>
        </w:numPr>
        <w:spacing w:before="0" w:after="0" w:line="240" w:lineRule="auto"/>
        <w:ind w:left="3686"/>
        <w:jc w:val="left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t>Záruka za jakost a vady</w:t>
      </w:r>
    </w:p>
    <w:p w14:paraId="07C6C6C7" w14:textId="5A61B86F" w:rsidR="00F02C44" w:rsidRPr="00843E23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843E2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843E23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i poskytuje záruku za jakost předaného Plnění. </w:t>
      </w:r>
      <w:r w:rsidRPr="00843E2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 zejména zaručuje, že Plnění</w:t>
      </w:r>
      <w:r w:rsidR="00F02C44" w:rsidRPr="00843E23">
        <w:rPr>
          <w:rFonts w:ascii="Arial" w:hAnsi="Arial" w:cs="Arial"/>
          <w:b w:val="0"/>
          <w:sz w:val="20"/>
          <w:szCs w:val="20"/>
          <w:u w:val="none"/>
        </w:rPr>
        <w:t xml:space="preserve"> bude způsobilé k užití pro účel stanovený v této smlouvě, zachová si touto smlouvou stanovené vlastnosti a bude odpovídat požadavkům platných právních předpisů a norem.</w:t>
      </w:r>
    </w:p>
    <w:p w14:paraId="6FC47078" w14:textId="77777777" w:rsidR="00F02C44" w:rsidRPr="00843E23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Záruka za jakost Plnění trvá 60 měsíců ode dne poskytnutí poslední části Plnění dle této smlouvy. </w:t>
      </w:r>
    </w:p>
    <w:p w14:paraId="5E1BA3ED" w14:textId="6E7821BB" w:rsidR="00F02C44" w:rsidRPr="00843E23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Záruka se vztahuje na veškeré vady Plnění zapříčiněné </w:t>
      </w:r>
      <w:r w:rsidR="00024676" w:rsidRPr="00843E2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843E23">
        <w:rPr>
          <w:rStyle w:val="l-L2Char"/>
          <w:rFonts w:cs="Arial"/>
          <w:b w:val="0"/>
          <w:sz w:val="20"/>
          <w:szCs w:val="20"/>
          <w:u w:val="none"/>
        </w:rPr>
        <w:t>em. Záruka se nevztahuje na</w:t>
      </w:r>
      <w:r w:rsidR="000C34AA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vady plynoucí z chybných vstupních podkladů, které nemohl </w:t>
      </w:r>
      <w:r w:rsidR="00024676" w:rsidRPr="00843E2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 ani při vynaložení potřebné odborné péče zjistit. </w:t>
      </w:r>
    </w:p>
    <w:p w14:paraId="42840534" w14:textId="4CA5996F" w:rsidR="00802131" w:rsidRPr="00843E23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bookmarkStart w:id="36" w:name="_Ref376528927"/>
      <w:r w:rsidRPr="00843E23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 je povinen vady Plnění odstranit bezplatně v dohodnuté lhůtě, nejpozději do</w:t>
      </w:r>
      <w:r w:rsidR="008B47EE" w:rsidRPr="00843E23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>30 dnů od</w:t>
      </w:r>
      <w:r w:rsidR="00843E23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>doručení reklamace.</w:t>
      </w:r>
      <w:bookmarkEnd w:id="36"/>
      <w:r w:rsidR="00F02C44" w:rsidRPr="00843E23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7652E513" w14:textId="77777777" w:rsidR="00F02C44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</w:p>
    <w:p w14:paraId="652AEEE7" w14:textId="77777777" w:rsidR="00F02C44" w:rsidRPr="00420F0E" w:rsidRDefault="00F02C44" w:rsidP="00024676">
      <w:pPr>
        <w:pStyle w:val="l-L1"/>
        <w:keepNext w:val="0"/>
        <w:numPr>
          <w:ilvl w:val="0"/>
          <w:numId w:val="0"/>
        </w:numPr>
        <w:spacing w:before="0" w:after="0" w:line="240" w:lineRule="auto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t>Aktualizace Plnění</w:t>
      </w:r>
    </w:p>
    <w:p w14:paraId="3B1C0E6D" w14:textId="1B3F46DD" w:rsidR="00F02C44" w:rsidRPr="000C34AA" w:rsidRDefault="00F02C44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C34AA">
        <w:rPr>
          <w:rFonts w:ascii="Arial" w:hAnsi="Arial" w:cs="Arial"/>
          <w:b w:val="0"/>
          <w:sz w:val="20"/>
          <w:szCs w:val="20"/>
          <w:u w:val="none"/>
        </w:rPr>
        <w:t>7.1</w:t>
      </w:r>
      <w:r w:rsidRPr="000C34AA">
        <w:rPr>
          <w:rFonts w:ascii="Arial" w:hAnsi="Arial" w:cs="Arial"/>
          <w:b w:val="0"/>
          <w:sz w:val="20"/>
          <w:szCs w:val="20"/>
          <w:u w:val="none"/>
        </w:rPr>
        <w:tab/>
      </w:r>
      <w:r w:rsidR="00024676" w:rsidRPr="000C34AA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si vyhrazuje právo </w:t>
      </w:r>
      <w:r w:rsidR="006671E1"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vyzvat </w:t>
      </w:r>
      <w:r w:rsidR="00024676" w:rsidRPr="000C34AA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6671E1" w:rsidRPr="000C34AA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v případě potřeby o bezplatnou aktualizaci technického nebo </w:t>
      </w:r>
      <w:r w:rsidR="006671E1" w:rsidRPr="000C34AA">
        <w:rPr>
          <w:rStyle w:val="l-L2Char"/>
          <w:rFonts w:cs="Arial"/>
          <w:b w:val="0"/>
          <w:sz w:val="20"/>
          <w:szCs w:val="20"/>
          <w:u w:val="none"/>
        </w:rPr>
        <w:t>formálního řešení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Plnění, pokud během 3 let od prvního předání a převzetí Plnění dle Čl.</w:t>
      </w:r>
      <w:r w:rsidR="007F1CC8"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>IV dojde ke změně předpisů nebo technických norem (max. jedenkrát).</w:t>
      </w:r>
    </w:p>
    <w:p w14:paraId="3E6244C3" w14:textId="69E4BFFC" w:rsidR="00F02C44" w:rsidRPr="00A425A0" w:rsidRDefault="00F02C44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A425A0">
        <w:rPr>
          <w:rFonts w:ascii="Arial" w:hAnsi="Arial" w:cs="Arial"/>
          <w:b w:val="0"/>
          <w:sz w:val="20"/>
          <w:szCs w:val="20"/>
          <w:u w:val="none"/>
        </w:rPr>
        <w:t>7.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>2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ab/>
      </w:r>
      <w:r w:rsidR="00024676" w:rsidRPr="00A425A0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 xml:space="preserve"> je povinen tuto aktualizaci provést do 3 měsíců od písemné výzvy objednatele.</w:t>
      </w:r>
    </w:p>
    <w:p w14:paraId="1EF17013" w14:textId="10D124E9" w:rsidR="006542A5" w:rsidRPr="00A425A0" w:rsidRDefault="00F02C44" w:rsidP="006542A5">
      <w:pPr>
        <w:spacing w:before="120" w:after="0" w:line="240" w:lineRule="auto"/>
        <w:ind w:left="709" w:hanging="709"/>
        <w:jc w:val="both"/>
        <w:rPr>
          <w:rFonts w:cs="Arial"/>
          <w:bCs/>
          <w:sz w:val="20"/>
          <w:szCs w:val="20"/>
        </w:rPr>
      </w:pPr>
      <w:r w:rsidRPr="00A425A0">
        <w:rPr>
          <w:rStyle w:val="l-L2Char"/>
          <w:rFonts w:cs="Arial"/>
          <w:sz w:val="20"/>
          <w:szCs w:val="20"/>
        </w:rPr>
        <w:t>7.3</w:t>
      </w:r>
      <w:r w:rsidRPr="00A425A0">
        <w:rPr>
          <w:rStyle w:val="l-L2Char"/>
          <w:rFonts w:cs="Arial"/>
          <w:sz w:val="20"/>
          <w:szCs w:val="20"/>
        </w:rPr>
        <w:tab/>
        <w:t xml:space="preserve">Objednatel si vyhrazuje právo požádat </w:t>
      </w:r>
      <w:r w:rsidR="00024676" w:rsidRPr="00A425A0">
        <w:rPr>
          <w:rStyle w:val="l-L2Char"/>
          <w:rFonts w:cs="Arial"/>
          <w:sz w:val="20"/>
          <w:szCs w:val="20"/>
        </w:rPr>
        <w:t>Zhotovitel</w:t>
      </w:r>
      <w:r w:rsidRPr="00A425A0">
        <w:rPr>
          <w:rStyle w:val="l-L2Char"/>
          <w:rFonts w:cs="Arial"/>
          <w:sz w:val="20"/>
          <w:szCs w:val="20"/>
        </w:rPr>
        <w:t>e v případě potřeby o bezplatnou aktualizaci rozpočtu (max. dvakrát)</w:t>
      </w:r>
      <w:r w:rsidR="006542A5" w:rsidRPr="00A425A0">
        <w:rPr>
          <w:rStyle w:val="l-L2Char"/>
          <w:rFonts w:cs="Arial"/>
          <w:sz w:val="20"/>
          <w:szCs w:val="20"/>
        </w:rPr>
        <w:t>,</w:t>
      </w:r>
      <w:r w:rsidR="006542A5" w:rsidRPr="00A425A0">
        <w:rPr>
          <w:rFonts w:cs="Arial"/>
          <w:sz w:val="20"/>
          <w:szCs w:val="20"/>
        </w:rPr>
        <w:t xml:space="preserve"> včetně aktualizace </w:t>
      </w:r>
      <w:r w:rsidR="006542A5" w:rsidRPr="00A425A0">
        <w:rPr>
          <w:rFonts w:cs="Arial"/>
          <w:bCs/>
          <w:sz w:val="20"/>
          <w:szCs w:val="20"/>
        </w:rPr>
        <w:t>číselných kódů způsobilých výdajů daných podmínkami pro poskytování dotace na projekty Programu rozvoje venkova na období po r. 2020.</w:t>
      </w:r>
    </w:p>
    <w:p w14:paraId="7C5708CB" w14:textId="03AC1A7A" w:rsidR="00F02C44" w:rsidRPr="000C34AA" w:rsidRDefault="00F02C44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0C34AA">
        <w:rPr>
          <w:rStyle w:val="l-L2Char"/>
          <w:rFonts w:cs="Arial"/>
          <w:b w:val="0"/>
          <w:sz w:val="20"/>
          <w:szCs w:val="20"/>
          <w:u w:val="none"/>
        </w:rPr>
        <w:t>7.4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ab/>
      </w:r>
      <w:r w:rsidR="00024676" w:rsidRPr="000C34AA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je povinen tuto aktualizaci provést do 1 měsíce od písemné výzvy </w:t>
      </w:r>
      <w:r w:rsidR="00024676" w:rsidRPr="000C34AA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>e.</w:t>
      </w:r>
    </w:p>
    <w:p w14:paraId="46DA80A1" w14:textId="1B3EE14D" w:rsidR="007417F4" w:rsidRPr="008A0651" w:rsidRDefault="00F02C44" w:rsidP="008A0651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5" w:hanging="705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0C34AA">
        <w:rPr>
          <w:rStyle w:val="l-L2Char"/>
          <w:rFonts w:cs="Arial"/>
          <w:b w:val="0"/>
          <w:sz w:val="20"/>
          <w:szCs w:val="20"/>
          <w:u w:val="none"/>
        </w:rPr>
        <w:t>7.5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ab/>
        <w:t>Na provedené aktualizace se vztahují všechna práva a povinnosti uvedené v </w:t>
      </w:r>
      <w:r w:rsidR="006671E1" w:rsidRPr="000C34AA">
        <w:rPr>
          <w:rStyle w:val="l-L2Char"/>
          <w:rFonts w:cs="Arial"/>
          <w:b w:val="0"/>
          <w:sz w:val="20"/>
          <w:szCs w:val="20"/>
          <w:u w:val="none"/>
        </w:rPr>
        <w:t>Čl. I, Čl. II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 a</w:t>
      </w:r>
      <w:r w:rsidR="008B47EE" w:rsidRPr="000C34AA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>záruky uvedené v </w:t>
      </w:r>
      <w:r w:rsidR="006671E1" w:rsidRPr="000C34AA">
        <w:rPr>
          <w:rStyle w:val="l-L2Char"/>
          <w:rFonts w:cs="Arial"/>
          <w:b w:val="0"/>
          <w:sz w:val="20"/>
          <w:szCs w:val="20"/>
          <w:u w:val="none"/>
        </w:rPr>
        <w:t>Čl. VI</w:t>
      </w:r>
      <w:r w:rsidRPr="000C34AA">
        <w:rPr>
          <w:rStyle w:val="l-L2Char"/>
          <w:rFonts w:cs="Arial"/>
          <w:b w:val="0"/>
          <w:sz w:val="20"/>
          <w:szCs w:val="20"/>
          <w:u w:val="none"/>
        </w:rPr>
        <w:t xml:space="preserve">. </w:t>
      </w:r>
    </w:p>
    <w:p w14:paraId="42D77CE4" w14:textId="409E271E" w:rsidR="00F02C44" w:rsidRPr="00420F0E" w:rsidRDefault="00F02C44" w:rsidP="00024676">
      <w:pPr>
        <w:pStyle w:val="l-L1"/>
        <w:keepNext w:val="0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  <w:t>Povinnost mlčenlivosti</w:t>
      </w:r>
      <w:r w:rsidR="002233E4">
        <w:rPr>
          <w:rFonts w:ascii="Arial" w:hAnsi="Arial" w:cs="Arial"/>
          <w:szCs w:val="22"/>
        </w:rPr>
        <w:t xml:space="preserve"> a ochrana osobních údajů</w:t>
      </w:r>
    </w:p>
    <w:p w14:paraId="5FDF0367" w14:textId="269DAA45" w:rsidR="00F02C44" w:rsidRPr="00A425A0" w:rsidRDefault="00024676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A425A0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F02C44" w:rsidRPr="00A425A0">
        <w:rPr>
          <w:rStyle w:val="l-L2Char"/>
          <w:rFonts w:cs="Arial"/>
          <w:b w:val="0"/>
          <w:sz w:val="20"/>
          <w:szCs w:val="20"/>
          <w:u w:val="none"/>
        </w:rPr>
        <w:t xml:space="preserve"> se zavazuje, zachovávat mlčenlivost o všech skutečnostech, o kterých se dozví od</w:t>
      </w:r>
      <w:r w:rsidR="00A425A0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="00F02C44" w:rsidRPr="00A425A0">
        <w:rPr>
          <w:rStyle w:val="l-L2Char"/>
          <w:rFonts w:cs="Arial"/>
          <w:b w:val="0"/>
          <w:sz w:val="20"/>
          <w:szCs w:val="20"/>
          <w:u w:val="none"/>
        </w:rPr>
        <w:t xml:space="preserve">e v souvislosti s plněním smlouvy, </w:t>
      </w:r>
      <w:r w:rsidR="00F02C44" w:rsidRPr="00A425A0">
        <w:rPr>
          <w:rFonts w:ascii="Arial" w:hAnsi="Arial" w:cs="Arial"/>
          <w:b w:val="0"/>
          <w:sz w:val="20"/>
          <w:szCs w:val="20"/>
          <w:u w:val="none"/>
        </w:rPr>
        <w:t>a to zejména ohledně obchodního tajemství ve</w:t>
      </w:r>
      <w:r w:rsidR="00A425A0"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A425A0">
        <w:rPr>
          <w:rFonts w:ascii="Arial" w:hAnsi="Arial" w:cs="Arial"/>
          <w:b w:val="0"/>
          <w:sz w:val="20"/>
          <w:szCs w:val="20"/>
          <w:u w:val="none"/>
        </w:rPr>
        <w:t>smyslu § 504 občanského zákoníku a důvěrných informací ve smyslu § 1730 občanského zákoníku.</w:t>
      </w:r>
    </w:p>
    <w:p w14:paraId="099278B0" w14:textId="0999EC17" w:rsidR="00F02C44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A425A0">
        <w:rPr>
          <w:rStyle w:val="l-L2Char"/>
          <w:rFonts w:cs="Arial"/>
          <w:b w:val="0"/>
          <w:sz w:val="20"/>
          <w:szCs w:val="20"/>
          <w:u w:val="none"/>
        </w:rPr>
        <w:lastRenderedPageBreak/>
        <w:t xml:space="preserve">Za porušení povinnosti mlčenlivosti dle předchozího odstavce je </w:t>
      </w:r>
      <w:r w:rsidR="00024676" w:rsidRPr="00A425A0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 xml:space="preserve"> povinen uhradit </w:t>
      </w:r>
      <w:r w:rsidR="00024676" w:rsidRPr="00A425A0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A425A0">
        <w:rPr>
          <w:rStyle w:val="l-L2Char"/>
          <w:rFonts w:cs="Arial"/>
          <w:b w:val="0"/>
          <w:sz w:val="20"/>
          <w:szCs w:val="20"/>
          <w:u w:val="none"/>
        </w:rPr>
        <w:t>i smluvní pokutu ve výši 10 000,- Kč, a to za každý jednotlivý případ porušení této povinnosti.</w:t>
      </w:r>
    </w:p>
    <w:p w14:paraId="7102EBB8" w14:textId="5EA4F7DA" w:rsidR="00A425A0" w:rsidRDefault="007A230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ins w:id="37" w:author="Ulrich Přemysl Ing." w:date="2020-01-06T10:12:00Z">
        <w:r w:rsidRPr="007A2304">
          <w:rPr>
            <w:rStyle w:val="l-L2Char"/>
            <w:rFonts w:cs="Arial"/>
            <w:b w:val="0"/>
            <w:sz w:val="20"/>
            <w:szCs w:val="20"/>
            <w:u w:val="none"/>
          </w:rPr>
          <w:t>SPÚ 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 osobních údajů si je 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</w:t>
        </w:r>
      </w:ins>
      <w:del w:id="38" w:author="Ulrich Přemysl Ing." w:date="2020-01-06T10:12:00Z">
        <w:r w:rsidR="00A425A0" w:rsidRPr="00904ABC" w:rsidDel="007A2304">
          <w:rPr>
            <w:rStyle w:val="l-L2Char"/>
            <w:rFonts w:cs="Arial"/>
            <w:b w:val="0"/>
            <w:sz w:val="20"/>
            <w:szCs w:val="20"/>
            <w:u w:val="none"/>
          </w:rPr>
          <w:delText>V případech, kdy Zhotovitel v souvislosti s plněním s</w:delText>
        </w:r>
        <w:r w:rsidR="00A425A0" w:rsidDel="007A2304">
          <w:rPr>
            <w:rStyle w:val="l-L2Char"/>
            <w:rFonts w:cs="Arial"/>
            <w:b w:val="0"/>
            <w:sz w:val="20"/>
            <w:szCs w:val="20"/>
            <w:u w:val="none"/>
          </w:rPr>
          <w:delText>m</w:delText>
        </w:r>
        <w:r w:rsidR="00A425A0" w:rsidRPr="00904ABC" w:rsidDel="007A2304">
          <w:rPr>
            <w:rStyle w:val="l-L2Char"/>
            <w:rFonts w:cs="Arial"/>
            <w:b w:val="0"/>
            <w:sz w:val="20"/>
            <w:szCs w:val="20"/>
            <w:u w:val="none"/>
          </w:rPr>
          <w:delText>louvy zpracovává i osobní údaje, se tímto zavazuje, že k těmto osobním údajům bude přistupovat v souladu s nařízením Evropského parlamentu a Rady EU 2016/679 (</w:delText>
        </w:r>
        <w:r w:rsidR="00A425A0" w:rsidDel="007A2304">
          <w:rPr>
            <w:rStyle w:val="l-L2Char"/>
            <w:rFonts w:cs="Arial"/>
            <w:b w:val="0"/>
            <w:sz w:val="20"/>
            <w:szCs w:val="20"/>
            <w:u w:val="none"/>
          </w:rPr>
          <w:delText>„</w:delText>
        </w:r>
        <w:r w:rsidR="00A425A0" w:rsidRPr="00904ABC" w:rsidDel="007A2304">
          <w:rPr>
            <w:rStyle w:val="l-L2Char"/>
            <w:rFonts w:cs="Arial"/>
            <w:b w:val="0"/>
            <w:sz w:val="20"/>
            <w:szCs w:val="20"/>
            <w:u w:val="none"/>
          </w:rPr>
          <w:delText>GDPR") a zákonem č. 101/2000 Sb., o ochraně osobních údajů a o změně některých zákonů, ve znění pozdějších předpisů, nebo zákonným předpisem, který tento zákon nahradí</w:delText>
        </w:r>
      </w:del>
      <w:r w:rsidR="00A425A0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43987A5B" w14:textId="77777777" w:rsidR="008068B9" w:rsidRPr="009D7109" w:rsidRDefault="008068B9" w:rsidP="008068B9">
      <w:pPr>
        <w:pStyle w:val="l-L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B9ABB6A" w14:textId="77777777" w:rsidR="008068B9" w:rsidRPr="008068B9" w:rsidRDefault="008068B9" w:rsidP="008068B9">
      <w:pPr>
        <w:pStyle w:val="l-L1"/>
        <w:numPr>
          <w:ilvl w:val="0"/>
          <w:numId w:val="0"/>
        </w:numPr>
        <w:spacing w:before="0" w:after="0" w:line="240" w:lineRule="auto"/>
        <w:rPr>
          <w:rFonts w:ascii="Arial" w:hAnsi="Arial" w:cs="Arial"/>
          <w:szCs w:val="22"/>
        </w:rPr>
      </w:pPr>
      <w:r w:rsidRPr="008068B9">
        <w:rPr>
          <w:rFonts w:ascii="Arial" w:hAnsi="Arial" w:cs="Arial"/>
          <w:szCs w:val="22"/>
        </w:rPr>
        <w:t>Pojištění zhotovitele</w:t>
      </w:r>
    </w:p>
    <w:p w14:paraId="064F99DC" w14:textId="2A5DAB3A" w:rsidR="008068B9" w:rsidRPr="008068B9" w:rsidRDefault="008068B9" w:rsidP="008068B9">
      <w:pPr>
        <w:pStyle w:val="Odstavecseseznamem"/>
        <w:numPr>
          <w:ilvl w:val="1"/>
          <w:numId w:val="2"/>
        </w:numPr>
        <w:spacing w:before="120" w:line="240" w:lineRule="auto"/>
        <w:jc w:val="both"/>
        <w:rPr>
          <w:rStyle w:val="l-L2Char"/>
          <w:rFonts w:cs="Arial"/>
          <w:sz w:val="20"/>
          <w:szCs w:val="20"/>
        </w:rPr>
      </w:pPr>
      <w:r w:rsidRPr="009D7109">
        <w:rPr>
          <w:rFonts w:cs="Arial"/>
          <w:sz w:val="20"/>
          <w:szCs w:val="20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Pr="009D7109">
        <w:rPr>
          <w:rFonts w:cs="Arial"/>
          <w:b/>
          <w:sz w:val="20"/>
          <w:szCs w:val="20"/>
        </w:rPr>
        <w:t>500 000 Kč</w:t>
      </w:r>
      <w:r w:rsidRPr="009D7109">
        <w:rPr>
          <w:rFonts w:cs="Arial"/>
          <w:sz w:val="20"/>
          <w:szCs w:val="20"/>
        </w:rPr>
        <w:t xml:space="preserve">. Zhotovitel se zavazuje, že po celou dobu trvání této smlouvy bude pojištěn ve smyslu tohoto ustanovení a že nedojde ke snížení pojistné částky pod částku uvedenou v předchozí větě. </w:t>
      </w:r>
    </w:p>
    <w:p w14:paraId="1FA1B506" w14:textId="77777777" w:rsidR="00F02C44" w:rsidRPr="00420F0E" w:rsidRDefault="00F02C44" w:rsidP="00024676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</w:r>
      <w:bookmarkStart w:id="39" w:name="_Ref376798291"/>
      <w:r w:rsidRPr="00420F0E">
        <w:rPr>
          <w:rFonts w:ascii="Arial" w:hAnsi="Arial" w:cs="Arial"/>
          <w:szCs w:val="22"/>
        </w:rPr>
        <w:t>Licenční ujednání</w:t>
      </w:r>
      <w:bookmarkEnd w:id="39"/>
    </w:p>
    <w:p w14:paraId="19AA7D5A" w14:textId="0A0E4E8E" w:rsidR="00F02C44" w:rsidRPr="00A53815" w:rsidRDefault="00F02C44" w:rsidP="00A53815">
      <w:pPr>
        <w:numPr>
          <w:ilvl w:val="1"/>
          <w:numId w:val="2"/>
        </w:numPr>
        <w:spacing w:before="120" w:line="240" w:lineRule="auto"/>
        <w:jc w:val="both"/>
        <w:rPr>
          <w:rFonts w:cs="Arial"/>
          <w:sz w:val="20"/>
          <w:szCs w:val="20"/>
          <w:lang w:eastAsia="en-US"/>
        </w:rPr>
      </w:pPr>
      <w:r w:rsidRPr="00A53815">
        <w:rPr>
          <w:rFonts w:cs="Arial"/>
          <w:sz w:val="20"/>
          <w:szCs w:val="20"/>
          <w:lang w:eastAsia="en-US"/>
        </w:rPr>
        <w:t xml:space="preserve">Vzhledem k tomu, že součástí Plnění </w:t>
      </w:r>
      <w:r w:rsidR="00024676" w:rsidRPr="00A53815">
        <w:rPr>
          <w:rFonts w:cs="Arial"/>
          <w:sz w:val="20"/>
          <w:szCs w:val="20"/>
          <w:lang w:eastAsia="en-US"/>
        </w:rPr>
        <w:t>Zhotovitel</w:t>
      </w:r>
      <w:r w:rsidRPr="00A53815">
        <w:rPr>
          <w:rFonts w:cs="Arial"/>
          <w:sz w:val="20"/>
          <w:szCs w:val="20"/>
          <w:lang w:eastAsia="en-US"/>
        </w:rPr>
        <w:t xml:space="preserve">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Plnění poskytována licence za podmínek sjednaných v tomto </w:t>
      </w:r>
      <w:r w:rsidRPr="00A53815">
        <w:rPr>
          <w:rFonts w:cs="Arial"/>
          <w:sz w:val="20"/>
          <w:szCs w:val="20"/>
          <w:lang w:eastAsia="en-US"/>
        </w:rPr>
        <w:fldChar w:fldCharType="begin"/>
      </w:r>
      <w:r w:rsidRPr="00A53815">
        <w:rPr>
          <w:rFonts w:cs="Arial"/>
          <w:sz w:val="20"/>
          <w:szCs w:val="20"/>
          <w:lang w:eastAsia="en-US"/>
        </w:rPr>
        <w:instrText xml:space="preserve"> REF _Ref376798291 \r \h  \* MERGEFORMAT </w:instrText>
      </w:r>
      <w:r w:rsidRPr="00A53815">
        <w:rPr>
          <w:rFonts w:cs="Arial"/>
          <w:sz w:val="20"/>
          <w:szCs w:val="20"/>
          <w:lang w:eastAsia="en-US"/>
        </w:rPr>
      </w:r>
      <w:r w:rsidRPr="00A53815">
        <w:rPr>
          <w:rFonts w:cs="Arial"/>
          <w:sz w:val="20"/>
          <w:szCs w:val="20"/>
          <w:lang w:eastAsia="en-US"/>
        </w:rPr>
        <w:fldChar w:fldCharType="separate"/>
      </w:r>
      <w:r w:rsidR="009B053C">
        <w:rPr>
          <w:rFonts w:cs="Arial"/>
          <w:sz w:val="20"/>
          <w:szCs w:val="20"/>
          <w:lang w:eastAsia="en-US"/>
        </w:rPr>
        <w:t>Čl. X</w:t>
      </w:r>
      <w:r w:rsidRPr="00A53815">
        <w:rPr>
          <w:rFonts w:cs="Arial"/>
          <w:sz w:val="20"/>
          <w:szCs w:val="20"/>
          <w:lang w:eastAsia="en-US"/>
        </w:rPr>
        <w:fldChar w:fldCharType="end"/>
      </w:r>
      <w:r w:rsidRPr="00A53815">
        <w:rPr>
          <w:rFonts w:cs="Arial"/>
          <w:sz w:val="20"/>
          <w:szCs w:val="20"/>
          <w:lang w:eastAsia="en-US"/>
        </w:rPr>
        <w:t>. smlouvy.</w:t>
      </w:r>
    </w:p>
    <w:p w14:paraId="3C97ABD4" w14:textId="18A7FA3D" w:rsidR="00F02C44" w:rsidRPr="00A53815" w:rsidRDefault="00024676" w:rsidP="00A53815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A53815">
        <w:rPr>
          <w:rFonts w:cs="Arial"/>
          <w:b w:val="0"/>
          <w:sz w:val="20"/>
          <w:szCs w:val="20"/>
          <w:u w:val="none"/>
        </w:rPr>
        <w:t>Zhotovitel</w:t>
      </w:r>
      <w:r w:rsidR="00F02C44" w:rsidRPr="00A53815">
        <w:rPr>
          <w:rFonts w:cs="Arial"/>
          <w:b w:val="0"/>
          <w:sz w:val="20"/>
          <w:szCs w:val="20"/>
          <w:u w:val="none"/>
        </w:rPr>
        <w:t xml:space="preserve"> prohlašuje, že je oprávněn vykonávat svým jménem a na svůj účet majetková práva k předmětu ochrany a že je oprávněn k jeho užití udělit </w:t>
      </w:r>
      <w:r w:rsidRPr="00A53815">
        <w:rPr>
          <w:rFonts w:cs="Arial"/>
          <w:b w:val="0"/>
          <w:sz w:val="20"/>
          <w:szCs w:val="20"/>
          <w:u w:val="none"/>
        </w:rPr>
        <w:t>Objednatel</w:t>
      </w:r>
      <w:r w:rsidR="00F02C44" w:rsidRPr="00A53815">
        <w:rPr>
          <w:rFonts w:cs="Arial"/>
          <w:b w:val="0"/>
          <w:sz w:val="20"/>
          <w:szCs w:val="20"/>
          <w:u w:val="none"/>
        </w:rPr>
        <w:t>i licenci.</w:t>
      </w:r>
    </w:p>
    <w:p w14:paraId="21A7BE75" w14:textId="14FDC931" w:rsidR="00F02C44" w:rsidRPr="00A53815" w:rsidRDefault="00024676" w:rsidP="00A53815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A53815">
        <w:rPr>
          <w:rFonts w:cs="Arial"/>
          <w:b w:val="0"/>
          <w:sz w:val="20"/>
          <w:szCs w:val="20"/>
          <w:u w:val="none"/>
        </w:rPr>
        <w:t>Zhotovitel</w:t>
      </w:r>
      <w:r w:rsidR="00F02C44" w:rsidRPr="00A53815">
        <w:rPr>
          <w:rFonts w:cs="Arial"/>
          <w:b w:val="0"/>
          <w:sz w:val="20"/>
          <w:szCs w:val="20"/>
          <w:u w:val="none"/>
        </w:rPr>
        <w:t xml:space="preserve"> poskytuje </w:t>
      </w:r>
      <w:r w:rsidRPr="00A53815">
        <w:rPr>
          <w:rFonts w:cs="Arial"/>
          <w:b w:val="0"/>
          <w:sz w:val="20"/>
          <w:szCs w:val="20"/>
          <w:u w:val="none"/>
        </w:rPr>
        <w:t>Objednatel</w:t>
      </w:r>
      <w:r w:rsidR="00F02C44" w:rsidRPr="00A53815">
        <w:rPr>
          <w:rFonts w:cs="Arial"/>
          <w:b w:val="0"/>
          <w:sz w:val="20"/>
          <w:szCs w:val="20"/>
          <w:u w:val="none"/>
        </w:rPr>
        <w:t>i nevýhradní oprávnění ke všem v úvahu přicházejícím způsobům užití předmětu ochrany a bez jakéhokoli omezení, a to zejména pokud jde o</w:t>
      </w:r>
      <w:r w:rsidR="00AB509B" w:rsidRPr="00A53815">
        <w:rPr>
          <w:rFonts w:cs="Arial"/>
          <w:b w:val="0"/>
          <w:sz w:val="20"/>
          <w:szCs w:val="20"/>
          <w:u w:val="none"/>
        </w:rPr>
        <w:t> </w:t>
      </w:r>
      <w:r w:rsidR="00F02C44" w:rsidRPr="00A53815">
        <w:rPr>
          <w:rFonts w:cs="Arial"/>
          <w:b w:val="0"/>
          <w:sz w:val="20"/>
          <w:szCs w:val="20"/>
          <w:u w:val="none"/>
        </w:rPr>
        <w:t>územní, časový nebo množstevní rozsah užití.</w:t>
      </w:r>
    </w:p>
    <w:p w14:paraId="3B424B32" w14:textId="77777777" w:rsidR="00F02C44" w:rsidRPr="00A53815" w:rsidRDefault="00F02C44" w:rsidP="00A53815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A53815">
        <w:rPr>
          <w:rFonts w:cs="Arial"/>
          <w:b w:val="0"/>
          <w:sz w:val="20"/>
          <w:szCs w:val="20"/>
          <w:u w:val="none"/>
        </w:rPr>
        <w:t xml:space="preserve">Odměna za poskytnutí této licence je zahrnuta v ceně Plnění dle této smlouvy. </w:t>
      </w:r>
    </w:p>
    <w:p w14:paraId="794B9BF2" w14:textId="77777777" w:rsidR="00F02C44" w:rsidRPr="00A53815" w:rsidRDefault="00F02C44" w:rsidP="00A53815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A53815">
        <w:rPr>
          <w:rFonts w:cs="Arial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14:paraId="64AA8A7F" w14:textId="3CEDEB57" w:rsidR="00F02C44" w:rsidRPr="00A53815" w:rsidRDefault="00F02C44" w:rsidP="00A53815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A53815">
        <w:rPr>
          <w:rFonts w:cs="Arial"/>
          <w:b w:val="0"/>
          <w:sz w:val="20"/>
          <w:szCs w:val="20"/>
          <w:u w:val="none"/>
        </w:rPr>
        <w:t xml:space="preserve">Objednatel je oprávněn předmět ochrany upravit či jinak měnit, a to bez souhlasu </w:t>
      </w:r>
      <w:r w:rsidR="00024676" w:rsidRPr="00A53815">
        <w:rPr>
          <w:rFonts w:cs="Arial"/>
          <w:b w:val="0"/>
          <w:sz w:val="20"/>
          <w:szCs w:val="20"/>
          <w:u w:val="none"/>
        </w:rPr>
        <w:t>Zhotovitel</w:t>
      </w:r>
      <w:r w:rsidRPr="00A53815">
        <w:rPr>
          <w:rFonts w:cs="Arial"/>
          <w:b w:val="0"/>
          <w:sz w:val="20"/>
          <w:szCs w:val="20"/>
          <w:u w:val="none"/>
        </w:rPr>
        <w:t>e.</w:t>
      </w:r>
    </w:p>
    <w:p w14:paraId="1E1FA401" w14:textId="79D2B766" w:rsidR="00F02C44" w:rsidRPr="00420F0E" w:rsidRDefault="00F02C44" w:rsidP="00A12761">
      <w:pPr>
        <w:pStyle w:val="l-L1"/>
        <w:keepNext w:val="0"/>
        <w:tabs>
          <w:tab w:val="left" w:pos="709"/>
        </w:tabs>
        <w:spacing w:after="0" w:line="240" w:lineRule="auto"/>
        <w:ind w:left="709" w:hanging="709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  <w:t>Smluvní pokuty, náhrada škody, odstoupení od smlouvy a výpověď smlouvy</w:t>
      </w:r>
    </w:p>
    <w:p w14:paraId="3EE38405" w14:textId="2A496FAA" w:rsidR="00F02C44" w:rsidRPr="00F5760C" w:rsidRDefault="00097BF8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Je-li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v prodlení s předáním Plnění či jeho části v termínu dle 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_Ref376528450 \r \h  \* MERGEFORMAT </w:instrText>
      </w:r>
      <w:r w:rsidRPr="00F5760C">
        <w:rPr>
          <w:rStyle w:val="l-L2Char"/>
          <w:rFonts w:cs="Arial"/>
          <w:b w:val="0"/>
          <w:sz w:val="20"/>
          <w:szCs w:val="20"/>
          <w:u w:val="none"/>
        </w:rPr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9B053C">
        <w:rPr>
          <w:rStyle w:val="l-L2Char"/>
          <w:rFonts w:cs="Arial"/>
          <w:b w:val="0"/>
          <w:sz w:val="20"/>
          <w:szCs w:val="20"/>
          <w:u w:val="none"/>
        </w:rPr>
        <w:t>Čl. III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této smlouvy, uhradí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>i smluvní pokutu ve výši 0,05</w:t>
      </w:r>
      <w:r w:rsidR="00040C29"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% z ceny Plnění či jeho části </w:t>
      </w:r>
      <w:r w:rsidR="00F5760C" w:rsidRPr="009D7109">
        <w:rPr>
          <w:rStyle w:val="l-L2Char"/>
          <w:rFonts w:cs="Arial"/>
          <w:b w:val="0"/>
          <w:sz w:val="20"/>
          <w:szCs w:val="20"/>
          <w:u w:val="none"/>
        </w:rPr>
        <w:t xml:space="preserve">bez DPH dle čl. V odst. 5. 2 Smlouvy 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za </w:t>
      </w:r>
      <w:proofErr w:type="gramStart"/>
      <w:r w:rsidRPr="00F5760C">
        <w:rPr>
          <w:rStyle w:val="l-L2Char"/>
          <w:rFonts w:cs="Arial"/>
          <w:b w:val="0"/>
          <w:sz w:val="20"/>
          <w:szCs w:val="20"/>
          <w:u w:val="none"/>
        </w:rPr>
        <w:t>každý</w:t>
      </w:r>
      <w:proofErr w:type="gramEnd"/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byť i jen započatý den prodlení</w:t>
      </w:r>
      <w:r w:rsidR="00F02C44" w:rsidRPr="00F5760C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94C7C7F" w14:textId="6239C18E" w:rsidR="00F02C44" w:rsidRDefault="00097BF8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Je-li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v prodlení s odstraněním vad Plnění či jeho části v termínu dle odst. 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begin"/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instrText xml:space="preserve"> REF _Ref376528927 \r \h  \* MERGEFORMAT </w:instrText>
      </w:r>
      <w:r w:rsidRPr="00F5760C">
        <w:rPr>
          <w:rStyle w:val="l-L2Char"/>
          <w:rFonts w:cs="Arial"/>
          <w:b w:val="0"/>
          <w:sz w:val="20"/>
          <w:szCs w:val="20"/>
          <w:u w:val="none"/>
        </w:rPr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separate"/>
      </w:r>
      <w:r w:rsidR="009B053C">
        <w:rPr>
          <w:rStyle w:val="l-L2Char"/>
          <w:rFonts w:cs="Arial"/>
          <w:b w:val="0"/>
          <w:sz w:val="20"/>
          <w:szCs w:val="20"/>
          <w:u w:val="none"/>
        </w:rPr>
        <w:t>6.4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fldChar w:fldCharType="end"/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této smlouvy, uhradí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i smluvní pokutu ve výši 0,05 % z ceny takového Plnění či jeho části </w:t>
      </w:r>
      <w:r w:rsidR="00B44AF2" w:rsidRPr="009D7109">
        <w:rPr>
          <w:rStyle w:val="l-L2Char"/>
          <w:rFonts w:cs="Arial"/>
          <w:b w:val="0"/>
          <w:sz w:val="20"/>
          <w:szCs w:val="20"/>
          <w:u w:val="none"/>
        </w:rPr>
        <w:t xml:space="preserve">bez DPH dle čl. V odst. 5. 2 Smlouvy 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za </w:t>
      </w:r>
      <w:proofErr w:type="gramStart"/>
      <w:r w:rsidRPr="00F5760C">
        <w:rPr>
          <w:rStyle w:val="l-L2Char"/>
          <w:rFonts w:cs="Arial"/>
          <w:b w:val="0"/>
          <w:sz w:val="20"/>
          <w:szCs w:val="20"/>
          <w:u w:val="none"/>
        </w:rPr>
        <w:t>každý</w:t>
      </w:r>
      <w:proofErr w:type="gramEnd"/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byť i jen započatý den prodlení</w:t>
      </w:r>
      <w:r w:rsidR="00F02C44" w:rsidRPr="00F5760C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6F50AA88" w14:textId="7CB167C1" w:rsidR="00B44AF2" w:rsidRPr="00B44AF2" w:rsidRDefault="00B44AF2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B44AF2">
        <w:rPr>
          <w:rStyle w:val="l-L2Char"/>
          <w:rFonts w:cs="Arial"/>
          <w:b w:val="0"/>
          <w:sz w:val="20"/>
          <w:szCs w:val="20"/>
          <w:u w:val="none"/>
        </w:rPr>
        <w:t>V případě porušení povinnosti zajištění stavebního povolení zhotovitelem je objednatel oprávněn požadovat uhrazení smluvní pokuty ve výši 50 000 Kč</w:t>
      </w:r>
      <w:r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2AE014D2" w14:textId="1A7396E3" w:rsidR="00F02C44" w:rsidRPr="00F5760C" w:rsidRDefault="00F02C44" w:rsidP="00024676">
      <w:pPr>
        <w:pStyle w:val="TSlneksmlouvy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cs="Arial"/>
          <w:b w:val="0"/>
          <w:sz w:val="20"/>
          <w:szCs w:val="20"/>
          <w:u w:val="none"/>
        </w:rPr>
      </w:pPr>
      <w:r w:rsidRPr="00F5760C">
        <w:rPr>
          <w:rFonts w:cs="Arial"/>
          <w:b w:val="0"/>
          <w:sz w:val="20"/>
          <w:szCs w:val="20"/>
          <w:u w:val="none"/>
        </w:rPr>
        <w:t>Všechny výše uvedené smluvní pokuty jsou splatné do deseti kalendářních dnů od</w:t>
      </w:r>
      <w:r w:rsidR="00065445" w:rsidRPr="00F5760C">
        <w:rPr>
          <w:rFonts w:cs="Arial"/>
          <w:b w:val="0"/>
          <w:sz w:val="20"/>
          <w:szCs w:val="20"/>
          <w:u w:val="none"/>
        </w:rPr>
        <w:t> </w:t>
      </w:r>
      <w:r w:rsidRPr="00F5760C">
        <w:rPr>
          <w:rFonts w:cs="Arial"/>
          <w:b w:val="0"/>
          <w:sz w:val="20"/>
          <w:szCs w:val="20"/>
          <w:u w:val="none"/>
        </w:rPr>
        <w:t>porušení smluvní povinnosti. Smluvní pokuty lze uložit opakovaně za každý jednotlivý případ porušení povinnosti. Ujednáním o smluvní pokutě není dotčeno právo stran na</w:t>
      </w:r>
      <w:r w:rsidR="00065445" w:rsidRPr="00F5760C">
        <w:rPr>
          <w:rFonts w:cs="Arial"/>
          <w:b w:val="0"/>
          <w:sz w:val="20"/>
          <w:szCs w:val="20"/>
          <w:u w:val="none"/>
        </w:rPr>
        <w:t> </w:t>
      </w:r>
      <w:r w:rsidRPr="00F5760C">
        <w:rPr>
          <w:rFonts w:cs="Arial"/>
          <w:b w:val="0"/>
          <w:sz w:val="20"/>
          <w:szCs w:val="20"/>
          <w:u w:val="none"/>
        </w:rPr>
        <w:t>náhradu škody v plné výši a</w:t>
      </w:r>
      <w:r w:rsidR="00B44AF2">
        <w:rPr>
          <w:rFonts w:cs="Arial"/>
          <w:b w:val="0"/>
          <w:sz w:val="20"/>
          <w:szCs w:val="20"/>
          <w:u w:val="none"/>
        </w:rPr>
        <w:t> </w:t>
      </w:r>
      <w:r w:rsidRPr="00F5760C">
        <w:rPr>
          <w:rFonts w:cs="Arial"/>
          <w:b w:val="0"/>
          <w:sz w:val="20"/>
          <w:szCs w:val="20"/>
          <w:u w:val="none"/>
        </w:rPr>
        <w:t>věřitel je oprávněn domáhat se náhrady škody v plné výši, i když přesahuje výši smluvní pokuty.</w:t>
      </w:r>
    </w:p>
    <w:p w14:paraId="718B8172" w14:textId="77777777" w:rsidR="00F02C44" w:rsidRPr="00F5760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Fonts w:ascii="Arial" w:hAnsi="Arial" w:cs="Arial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smlouvy a není v prodlení, bránila-li jí v jejich splnění některá </w:t>
      </w:r>
      <w:r w:rsidRPr="00F5760C">
        <w:rPr>
          <w:rFonts w:ascii="Arial" w:hAnsi="Arial" w:cs="Arial"/>
          <w:b w:val="0"/>
          <w:sz w:val="20"/>
          <w:szCs w:val="20"/>
          <w:u w:val="none"/>
        </w:rPr>
        <w:lastRenderedPageBreak/>
        <w:t>z překážek vylučujících povinnost k náhradě škody ve smyslu § 2913 odst. 2 občanského zákoníku.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</w:p>
    <w:p w14:paraId="0FF1E55B" w14:textId="46D5E5C2" w:rsidR="00F02C44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na odstoupení od smlouvy v případě, že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bude v prodlení s plněním smlouvy z důvodů na straně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>e déle než 1 měsíc, nebo bude Plnění poskytovat nekvalitně v rozporu s platnými předpisy nebo smlouvou, i když byl na</w:t>
      </w:r>
      <w:r w:rsidR="00065445" w:rsidRPr="00F5760C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tuto skutečnost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em písemně upozorněn. </w:t>
      </w:r>
    </w:p>
    <w:p w14:paraId="4DF8A01C" w14:textId="77777777" w:rsidR="00F02C44" w:rsidRPr="00F5760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Style w:val="l-L2Char"/>
          <w:rFonts w:cs="Arial"/>
          <w:b w:val="0"/>
          <w:sz w:val="20"/>
          <w:szCs w:val="20"/>
          <w:u w:val="none"/>
        </w:rPr>
        <w:t>Objednatel je oprávněn odstoupit od smlouvy odstoupit bez jakýchkoli sankcí, pokud nebude schválena částka ze státního rozpočtu následujícího roku, která je potřebná k</w:t>
      </w:r>
      <w:r w:rsidR="00065445" w:rsidRPr="00F5760C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>úhradě za plnění poskytované podle této smlouvy v následujícím roce. Objednatel prohlašuje, že do 30 dnů po</w:t>
      </w:r>
      <w:r w:rsidR="00B44AF2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56233A05" w14:textId="36C07B37" w:rsidR="00F02C44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Objednatel si vyhrazuje právo na odstoupení od smlouvy ve vztahu k Plnění v případě, že </w:t>
      </w:r>
      <w:r w:rsidR="00024676" w:rsidRPr="00F5760C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F5760C">
        <w:rPr>
          <w:rStyle w:val="l-L2Char"/>
          <w:rFonts w:cs="Arial"/>
          <w:b w:val="0"/>
          <w:sz w:val="20"/>
          <w:szCs w:val="20"/>
          <w:u w:val="none"/>
        </w:rPr>
        <w:t xml:space="preserve"> obdrží ze státního rozpočtu snížené množství finančních prostředků oproti množství požadovanému v období před započetím poskytování Plnění. </w:t>
      </w:r>
    </w:p>
    <w:p w14:paraId="2075C894" w14:textId="6C7D08B1" w:rsidR="00F02C44" w:rsidRPr="00F5760C" w:rsidRDefault="00F02C44" w:rsidP="00B44AF2">
      <w:pPr>
        <w:numPr>
          <w:ilvl w:val="1"/>
          <w:numId w:val="2"/>
        </w:numPr>
        <w:spacing w:before="120" w:after="0" w:line="240" w:lineRule="auto"/>
        <w:jc w:val="both"/>
        <w:rPr>
          <w:rStyle w:val="l-L2Char"/>
          <w:rFonts w:cs="Arial"/>
          <w:sz w:val="20"/>
          <w:szCs w:val="20"/>
          <w:lang w:eastAsia="en-US"/>
        </w:rPr>
      </w:pPr>
      <w:r w:rsidRPr="00F5760C">
        <w:rPr>
          <w:rStyle w:val="l-L2Char"/>
          <w:rFonts w:cs="Arial"/>
          <w:sz w:val="20"/>
          <w:szCs w:val="20"/>
        </w:rPr>
        <w:t xml:space="preserve">Ve vztahu </w:t>
      </w:r>
      <w:r w:rsidR="006671E1" w:rsidRPr="00F5760C">
        <w:rPr>
          <w:rStyle w:val="l-L2Char"/>
          <w:rFonts w:cs="Arial"/>
          <w:sz w:val="20"/>
          <w:szCs w:val="20"/>
        </w:rPr>
        <w:t>k</w:t>
      </w:r>
      <w:r w:rsidRPr="00F5760C">
        <w:rPr>
          <w:rStyle w:val="l-L2Char"/>
          <w:rFonts w:cs="Arial"/>
          <w:sz w:val="20"/>
          <w:szCs w:val="20"/>
        </w:rPr>
        <w:t xml:space="preserve"> Plnění je </w:t>
      </w:r>
      <w:r w:rsidR="00024676" w:rsidRPr="00F5760C">
        <w:rPr>
          <w:rStyle w:val="l-L2Char"/>
          <w:rFonts w:cs="Arial"/>
          <w:sz w:val="20"/>
          <w:szCs w:val="20"/>
        </w:rPr>
        <w:t>Objednatel</w:t>
      </w:r>
      <w:r w:rsidRPr="00F5760C">
        <w:rPr>
          <w:rStyle w:val="l-L2Char"/>
          <w:rFonts w:cs="Arial"/>
          <w:sz w:val="20"/>
          <w:szCs w:val="20"/>
        </w:rPr>
        <w:t xml:space="preserve"> oprávněn tuto</w:t>
      </w:r>
      <w:r w:rsidRPr="00F5760C">
        <w:rPr>
          <w:rFonts w:cs="Arial"/>
          <w:sz w:val="20"/>
          <w:szCs w:val="20"/>
        </w:rPr>
        <w:t xml:space="preserve"> </w:t>
      </w:r>
      <w:r w:rsidRPr="00F5760C">
        <w:rPr>
          <w:rStyle w:val="l-L2Char"/>
          <w:rFonts w:cs="Arial"/>
          <w:sz w:val="20"/>
          <w:szCs w:val="20"/>
          <w:lang w:eastAsia="en-US"/>
        </w:rPr>
        <w:t xml:space="preserve">smlouvu vypovědět písemnou výpovědí doručenou </w:t>
      </w:r>
      <w:r w:rsidR="00024676" w:rsidRPr="00F5760C">
        <w:rPr>
          <w:rStyle w:val="l-L2Char"/>
          <w:rFonts w:cs="Arial"/>
          <w:sz w:val="20"/>
          <w:szCs w:val="20"/>
          <w:lang w:eastAsia="en-US"/>
        </w:rPr>
        <w:t>Zhotovitel</w:t>
      </w:r>
      <w:r w:rsidRPr="00F5760C">
        <w:rPr>
          <w:rStyle w:val="l-L2Char"/>
          <w:rFonts w:cs="Arial"/>
          <w:sz w:val="20"/>
          <w:szCs w:val="20"/>
          <w:lang w:eastAsia="en-US"/>
        </w:rPr>
        <w:t>i. Výpovědní doba činí tři (3) měsíce a počne běžet prvního dne měsíce následujícího po</w:t>
      </w:r>
      <w:r w:rsidR="004D7CD3">
        <w:rPr>
          <w:rStyle w:val="l-L2Char"/>
          <w:rFonts w:cs="Arial"/>
          <w:sz w:val="20"/>
          <w:szCs w:val="20"/>
          <w:lang w:eastAsia="en-US"/>
        </w:rPr>
        <w:t> </w:t>
      </w:r>
      <w:r w:rsidRPr="00F5760C">
        <w:rPr>
          <w:rStyle w:val="l-L2Char"/>
          <w:rFonts w:cs="Arial"/>
          <w:sz w:val="20"/>
          <w:szCs w:val="20"/>
          <w:lang w:eastAsia="en-US"/>
        </w:rPr>
        <w:t xml:space="preserve">měsíci, ve kterém byla výpověď doručena </w:t>
      </w:r>
      <w:r w:rsidR="00024676" w:rsidRPr="00F5760C">
        <w:rPr>
          <w:rStyle w:val="l-L2Char"/>
          <w:rFonts w:cs="Arial"/>
          <w:sz w:val="20"/>
          <w:szCs w:val="20"/>
          <w:lang w:eastAsia="en-US"/>
        </w:rPr>
        <w:t>Zhotovitel</w:t>
      </w:r>
      <w:r w:rsidRPr="00F5760C">
        <w:rPr>
          <w:rStyle w:val="l-L2Char"/>
          <w:rFonts w:cs="Arial"/>
          <w:sz w:val="20"/>
          <w:szCs w:val="20"/>
          <w:lang w:eastAsia="en-US"/>
        </w:rPr>
        <w:t>i.</w:t>
      </w:r>
    </w:p>
    <w:p w14:paraId="619CABC8" w14:textId="77777777" w:rsidR="00F02C44" w:rsidRPr="00420F0E" w:rsidRDefault="00F02C44" w:rsidP="00024676">
      <w:pPr>
        <w:pStyle w:val="l-L1"/>
        <w:spacing w:after="0" w:line="240" w:lineRule="auto"/>
        <w:ind w:left="0"/>
        <w:rPr>
          <w:rFonts w:ascii="Arial" w:hAnsi="Arial" w:cs="Arial"/>
          <w:szCs w:val="22"/>
        </w:rPr>
      </w:pPr>
      <w:r w:rsidRPr="00420F0E">
        <w:rPr>
          <w:rFonts w:ascii="Arial" w:hAnsi="Arial" w:cs="Arial"/>
          <w:szCs w:val="22"/>
        </w:rPr>
        <w:br/>
        <w:t>Závěrečná ustanovení</w:t>
      </w:r>
    </w:p>
    <w:p w14:paraId="52770593" w14:textId="77777777" w:rsidR="00F02C44" w:rsidRPr="00D378E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Pokud v této smlouvě není stanoveno jinak, řídí se smluvní strany příslušnými ustanoveními občanského zákoníku.</w:t>
      </w:r>
    </w:p>
    <w:p w14:paraId="0142157A" w14:textId="77777777" w:rsidR="00B043F1" w:rsidRPr="00D378EC" w:rsidRDefault="00B043F1" w:rsidP="00B043F1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93B615" w14:textId="6D6C6EFB" w:rsidR="00192D09" w:rsidRPr="00D378EC" w:rsidRDefault="00192D09" w:rsidP="00192D09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Smlouva nabývá platnosti dnem podpisu smluvních stran a účinnosti dnem jejího uveřejnění v</w:t>
      </w:r>
      <w:r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 xml:space="preserve">registru smluv dle </w:t>
      </w:r>
      <w:proofErr w:type="spellStart"/>
      <w:r w:rsidRPr="00D378EC">
        <w:rPr>
          <w:rStyle w:val="l-L2Char"/>
          <w:rFonts w:cs="Arial"/>
          <w:b w:val="0"/>
          <w:sz w:val="20"/>
          <w:szCs w:val="20"/>
          <w:u w:val="none"/>
        </w:rPr>
        <w:t>ust</w:t>
      </w:r>
      <w:proofErr w:type="spellEnd"/>
      <w:r w:rsidRPr="00D378EC">
        <w:rPr>
          <w:rStyle w:val="l-L2Char"/>
          <w:rFonts w:cs="Arial"/>
          <w:b w:val="0"/>
          <w:sz w:val="20"/>
          <w:szCs w:val="20"/>
          <w:u w:val="none"/>
        </w:rPr>
        <w:t>. § 6 odst. 1 zákona č. 340/2015 Sb., o registru smluv.</w:t>
      </w:r>
    </w:p>
    <w:p w14:paraId="3B1DC426" w14:textId="53E5767E" w:rsidR="00F02C44" w:rsidRPr="00D378EC" w:rsidRDefault="00954CE5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954CE5">
        <w:rPr>
          <w:rFonts w:ascii="Arial" w:hAnsi="Arial" w:cs="Arial"/>
          <w:b w:val="0"/>
          <w:sz w:val="20"/>
          <w:szCs w:val="20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</w:t>
      </w:r>
      <w:r w:rsidRPr="00954CE5">
        <w:rPr>
          <w:rFonts w:cs="Arial"/>
          <w:b w:val="0"/>
          <w:sz w:val="20"/>
          <w:szCs w:val="20"/>
          <w:u w:val="none"/>
        </w:rPr>
        <w:t xml:space="preserve"> </w:t>
      </w:r>
      <w:r w:rsidR="00F02C44" w:rsidRPr="00D378EC">
        <w:rPr>
          <w:rFonts w:ascii="Arial" w:hAnsi="Arial" w:cs="Arial"/>
          <w:b w:val="0"/>
          <w:sz w:val="20"/>
          <w:szCs w:val="20"/>
          <w:u w:val="none"/>
          <w:lang w:val="x-none"/>
        </w:rPr>
        <w:t xml:space="preserve">Smluvní strany se dále dohodly, že tuto </w:t>
      </w:r>
      <w:r w:rsidR="0063374B" w:rsidRPr="00D378EC">
        <w:rPr>
          <w:rFonts w:ascii="Arial" w:hAnsi="Arial" w:cs="Arial"/>
          <w:b w:val="0"/>
          <w:sz w:val="20"/>
          <w:szCs w:val="20"/>
          <w:u w:val="none"/>
        </w:rPr>
        <w:t xml:space="preserve">smlouvu </w:t>
      </w:r>
      <w:r w:rsidR="00F02C44" w:rsidRPr="00D378EC">
        <w:rPr>
          <w:rFonts w:ascii="Arial" w:hAnsi="Arial" w:cs="Arial"/>
          <w:b w:val="0"/>
          <w:sz w:val="20"/>
          <w:szCs w:val="20"/>
          <w:u w:val="none"/>
          <w:lang w:val="x-none"/>
        </w:rPr>
        <w:t>zašle správci registru smluv k</w:t>
      </w:r>
      <w:r>
        <w:rPr>
          <w:rFonts w:ascii="Arial" w:hAnsi="Arial" w:cs="Arial"/>
          <w:b w:val="0"/>
          <w:sz w:val="20"/>
          <w:szCs w:val="20"/>
          <w:u w:val="none"/>
        </w:rPr>
        <w:t> </w:t>
      </w:r>
      <w:r w:rsidR="00F02C44" w:rsidRPr="00D378EC">
        <w:rPr>
          <w:rFonts w:ascii="Arial" w:hAnsi="Arial" w:cs="Arial"/>
          <w:b w:val="0"/>
          <w:sz w:val="20"/>
          <w:szCs w:val="20"/>
          <w:u w:val="none"/>
          <w:lang w:val="x-none"/>
        </w:rPr>
        <w:t xml:space="preserve">uveřejnění prostřednictvím registru smluv </w:t>
      </w:r>
      <w:r w:rsidR="00024676" w:rsidRPr="00D378EC"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F02C44" w:rsidRPr="00D378EC">
        <w:rPr>
          <w:rFonts w:ascii="Arial" w:hAnsi="Arial" w:cs="Arial"/>
          <w:b w:val="0"/>
          <w:sz w:val="20"/>
          <w:szCs w:val="20"/>
          <w:u w:val="none"/>
        </w:rPr>
        <w:t>.</w:t>
      </w:r>
    </w:p>
    <w:p w14:paraId="7F8F0CDB" w14:textId="0DC31294" w:rsidR="00954CE5" w:rsidRPr="00954CE5" w:rsidRDefault="00954CE5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954CE5">
        <w:rPr>
          <w:rStyle w:val="l-L2Char"/>
          <w:rFonts w:cs="Arial"/>
          <w:b w:val="0"/>
          <w:sz w:val="20"/>
          <w:szCs w:val="20"/>
          <w:u w:val="none"/>
        </w:rPr>
        <w:t>Smluvní strany berou na vědomí a souhlasí s tím, že tato smlouva, včetně jejích případných změn, bude zveřejněna na základě zákona č. 106/1999 Sb., o svobodném přístupu k informacím, ve</w:t>
      </w:r>
      <w:r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954CE5">
        <w:rPr>
          <w:rStyle w:val="l-L2Char"/>
          <w:rFonts w:cs="Arial"/>
          <w:b w:val="0"/>
          <w:sz w:val="20"/>
          <w:szCs w:val="20"/>
          <w:u w:val="none"/>
        </w:rPr>
        <w:t>znění pozdějších předpisů, vyjma informací uvedených v § 7 - § 11 zákona. Veškeré údaje, které požívají ochrany dle zvláštních zákonů, zejména osobní a citlivé údaje, obchodní tajemství, aj. budou anonymizovány.</w:t>
      </w:r>
    </w:p>
    <w:p w14:paraId="52BC216C" w14:textId="6302CD8F" w:rsidR="00F02C44" w:rsidRPr="00D378E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 xml:space="preserve">Smlouva je vyhotovena ve čtyřech stejnopisech, z toho ve dvou vyhotoveních pro </w:t>
      </w:r>
      <w:r w:rsidR="00024676" w:rsidRPr="00D378EC">
        <w:rPr>
          <w:rStyle w:val="l-L2Char"/>
          <w:rFonts w:cs="Arial"/>
          <w:b w:val="0"/>
          <w:sz w:val="20"/>
          <w:szCs w:val="20"/>
          <w:u w:val="none"/>
        </w:rPr>
        <w:t>Objednatel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>e a</w:t>
      </w:r>
      <w:r w:rsidR="00954CE5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>ve dvou vyhotovení</w:t>
      </w:r>
      <w:r w:rsidR="000A04F5" w:rsidRPr="00D378EC">
        <w:rPr>
          <w:rStyle w:val="l-L2Char"/>
          <w:rFonts w:cs="Arial"/>
          <w:b w:val="0"/>
          <w:sz w:val="20"/>
          <w:szCs w:val="20"/>
          <w:u w:val="none"/>
        </w:rPr>
        <w:t>ch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 xml:space="preserve"> pro </w:t>
      </w:r>
      <w:r w:rsidR="00024676" w:rsidRPr="00D378EC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>e, z nichž každý má povahu originálu.</w:t>
      </w:r>
    </w:p>
    <w:p w14:paraId="5FC7028E" w14:textId="473C9016" w:rsidR="00B043F1" w:rsidRPr="00B043F1" w:rsidRDefault="00B043F1" w:rsidP="00024676">
      <w:pPr>
        <w:numPr>
          <w:ilvl w:val="1"/>
          <w:numId w:val="2"/>
        </w:numPr>
        <w:spacing w:line="240" w:lineRule="auto"/>
        <w:jc w:val="both"/>
        <w:rPr>
          <w:rStyle w:val="l-L2Char"/>
          <w:rFonts w:cs="Arial"/>
          <w:b/>
          <w:sz w:val="20"/>
          <w:szCs w:val="20"/>
          <w:u w:val="single"/>
          <w:lang w:eastAsia="en-US"/>
        </w:rPr>
      </w:pPr>
      <w:r w:rsidRPr="00B043F1">
        <w:rPr>
          <w:rStyle w:val="l-L2Char"/>
          <w:sz w:val="20"/>
          <w:szCs w:val="20"/>
        </w:rPr>
        <w:t>Smlouva může být měněna pouze na základě písemných dodatků podepsaných oběma smluvními stranami; vždy však musí být postupováno v souladu se ZZVZ.</w:t>
      </w:r>
    </w:p>
    <w:p w14:paraId="4F4363A3" w14:textId="24C96FFB" w:rsidR="000A04F5" w:rsidRPr="00D378EC" w:rsidRDefault="000A04F5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Veškerá práva a povinnosti vyplývající z této Smlouvy přecházejí, pokud to povaha těchto práv a</w:t>
      </w:r>
      <w:r w:rsidR="00954CE5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D378EC">
        <w:rPr>
          <w:rStyle w:val="l-L2Char"/>
          <w:rFonts w:cs="Arial"/>
          <w:b w:val="0"/>
          <w:sz w:val="20"/>
          <w:szCs w:val="20"/>
          <w:u w:val="none"/>
        </w:rPr>
        <w:t>povinností nevylučuje, na právní nástupce smluvních stran.</w:t>
      </w:r>
    </w:p>
    <w:p w14:paraId="165B0746" w14:textId="36ABDB8C" w:rsidR="00F02C44" w:rsidRPr="008A0651" w:rsidRDefault="00F02C44" w:rsidP="00024676">
      <w:pPr>
        <w:numPr>
          <w:ilvl w:val="1"/>
          <w:numId w:val="2"/>
        </w:numPr>
        <w:spacing w:line="240" w:lineRule="auto"/>
        <w:jc w:val="both"/>
        <w:rPr>
          <w:rStyle w:val="l-L2Char"/>
          <w:rFonts w:cs="Arial"/>
          <w:b/>
          <w:sz w:val="20"/>
          <w:szCs w:val="20"/>
          <w:u w:val="single"/>
          <w:lang w:eastAsia="en-US"/>
        </w:rPr>
      </w:pPr>
      <w:r w:rsidRPr="00D378EC">
        <w:rPr>
          <w:rStyle w:val="l-L2Char"/>
          <w:rFonts w:cs="Arial"/>
          <w:sz w:val="20"/>
          <w:szCs w:val="20"/>
          <w:lang w:eastAsia="en-US"/>
        </w:rPr>
        <w:t xml:space="preserve"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 a ochraně informací, ani další ustanovení a nároky, z jejichž povahy vyplývá, že mají trvat i po zániku této smlouvy. </w:t>
      </w:r>
    </w:p>
    <w:p w14:paraId="7A124EA4" w14:textId="0834DCFE" w:rsidR="008A0651" w:rsidRDefault="008A0651" w:rsidP="008A0651">
      <w:pPr>
        <w:spacing w:line="240" w:lineRule="auto"/>
        <w:ind w:left="737"/>
        <w:jc w:val="both"/>
        <w:rPr>
          <w:rStyle w:val="l-L2Char"/>
          <w:rFonts w:cs="Arial"/>
          <w:b/>
          <w:sz w:val="20"/>
          <w:szCs w:val="20"/>
          <w:u w:val="single"/>
          <w:lang w:eastAsia="en-US"/>
        </w:rPr>
      </w:pPr>
    </w:p>
    <w:p w14:paraId="6F0EBC09" w14:textId="77777777" w:rsidR="008A0651" w:rsidRPr="00D378EC" w:rsidRDefault="008A0651" w:rsidP="008A0651">
      <w:pPr>
        <w:spacing w:line="240" w:lineRule="auto"/>
        <w:ind w:left="737"/>
        <w:jc w:val="both"/>
        <w:rPr>
          <w:rStyle w:val="l-L2Char"/>
          <w:rFonts w:cs="Arial"/>
          <w:b/>
          <w:sz w:val="20"/>
          <w:szCs w:val="20"/>
          <w:u w:val="single"/>
          <w:lang w:eastAsia="en-US"/>
        </w:rPr>
      </w:pPr>
    </w:p>
    <w:p w14:paraId="7E035F1C" w14:textId="77777777" w:rsidR="00F02C44" w:rsidRPr="00D378E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Nedílnou součást smlouvy tvoří tyto přílohy:</w:t>
      </w:r>
    </w:p>
    <w:p w14:paraId="6264B72C" w14:textId="77777777" w:rsidR="00F02C44" w:rsidRPr="00D378EC" w:rsidRDefault="00F02C44" w:rsidP="00024676">
      <w:pPr>
        <w:pStyle w:val="l-L1"/>
        <w:keepNext w:val="0"/>
        <w:numPr>
          <w:ilvl w:val="2"/>
          <w:numId w:val="2"/>
        </w:numPr>
        <w:tabs>
          <w:tab w:val="clear" w:pos="1163"/>
          <w:tab w:val="left" w:pos="1276"/>
          <w:tab w:val="num" w:pos="1304"/>
        </w:tabs>
        <w:spacing w:before="0" w:after="0" w:line="240" w:lineRule="auto"/>
        <w:ind w:left="1276" w:hanging="851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Přílohou č. 1 této smlouvy je specifikace Plnění v souvislosti s vypracováním projektové dokumentace</w:t>
      </w:r>
    </w:p>
    <w:p w14:paraId="4CD3F284" w14:textId="3577F68F" w:rsidR="00F02C44" w:rsidRDefault="00F02C44" w:rsidP="00024676">
      <w:pPr>
        <w:pStyle w:val="l-L1"/>
        <w:keepNext w:val="0"/>
        <w:numPr>
          <w:ilvl w:val="2"/>
          <w:numId w:val="2"/>
        </w:numPr>
        <w:tabs>
          <w:tab w:val="clear" w:pos="1163"/>
          <w:tab w:val="left" w:pos="1276"/>
          <w:tab w:val="num" w:pos="1304"/>
        </w:tabs>
        <w:spacing w:before="0" w:after="0" w:line="240" w:lineRule="auto"/>
        <w:ind w:left="1276" w:hanging="851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D378EC">
        <w:rPr>
          <w:rStyle w:val="l-L2Char"/>
          <w:rFonts w:cs="Arial"/>
          <w:b w:val="0"/>
          <w:sz w:val="20"/>
          <w:szCs w:val="20"/>
          <w:u w:val="none"/>
        </w:rPr>
        <w:t>Přílohou č. 2 této smlouvy je specifikace Plnění v souvislosti s provedením podrobného geotechnického průzkumu</w:t>
      </w:r>
    </w:p>
    <w:p w14:paraId="563A9621" w14:textId="4830E5A8" w:rsidR="00B043F1" w:rsidRPr="00D378EC" w:rsidRDefault="00B043F1" w:rsidP="00024676">
      <w:pPr>
        <w:pStyle w:val="l-L1"/>
        <w:keepNext w:val="0"/>
        <w:numPr>
          <w:ilvl w:val="2"/>
          <w:numId w:val="2"/>
        </w:numPr>
        <w:tabs>
          <w:tab w:val="clear" w:pos="1163"/>
          <w:tab w:val="left" w:pos="1276"/>
          <w:tab w:val="num" w:pos="1304"/>
        </w:tabs>
        <w:spacing w:before="0" w:after="0" w:line="240" w:lineRule="auto"/>
        <w:ind w:left="1276" w:hanging="851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>Přílohou č. 3 této smlouvy je Plná moc k zastupování SPÚ.</w:t>
      </w:r>
    </w:p>
    <w:p w14:paraId="7A0BA27E" w14:textId="77777777" w:rsidR="00F02C44" w:rsidRPr="00D378EC" w:rsidRDefault="00F02C44" w:rsidP="00024676">
      <w:pPr>
        <w:pStyle w:val="l-L1"/>
        <w:keepNext w:val="0"/>
        <w:numPr>
          <w:ilvl w:val="1"/>
          <w:numId w:val="2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</w:rPr>
      </w:pPr>
      <w:r w:rsidRPr="00D378EC">
        <w:rPr>
          <w:rStyle w:val="l-L2Char"/>
          <w:rFonts w:cs="Arial"/>
          <w:sz w:val="20"/>
          <w:szCs w:val="20"/>
        </w:rPr>
        <w:t>Smluvní strany smlouvu přečetly, souhlasí s jejím obsahem a prohlašují, že nebyla sepsána v tísni ani za jinak nápadně nevýhodných podmínek. Na důkaz toho připojují své podpisy.</w:t>
      </w:r>
    </w:p>
    <w:p w14:paraId="1DDEEEB8" w14:textId="23509537" w:rsidR="002B2BE1" w:rsidRDefault="002B2BE1" w:rsidP="00024676">
      <w:pPr>
        <w:tabs>
          <w:tab w:val="left" w:pos="180"/>
        </w:tabs>
        <w:spacing w:line="240" w:lineRule="auto"/>
        <w:rPr>
          <w:rFonts w:cs="Arial"/>
          <w:sz w:val="20"/>
          <w:szCs w:val="20"/>
        </w:rPr>
      </w:pPr>
    </w:p>
    <w:p w14:paraId="657920D7" w14:textId="0D331E5C" w:rsidR="008A0651" w:rsidRPr="00D378EC" w:rsidDel="00C86795" w:rsidRDefault="008A0651" w:rsidP="00024676">
      <w:pPr>
        <w:tabs>
          <w:tab w:val="left" w:pos="180"/>
        </w:tabs>
        <w:spacing w:line="240" w:lineRule="auto"/>
        <w:rPr>
          <w:del w:id="40" w:author="Ulrich Přemysl Ing." w:date="2020-01-06T09:34:00Z"/>
          <w:rFonts w:cs="Arial"/>
          <w:sz w:val="20"/>
          <w:szCs w:val="20"/>
        </w:rPr>
      </w:pPr>
    </w:p>
    <w:p w14:paraId="496F33BB" w14:textId="7D2068F7" w:rsidR="00110EC5" w:rsidRPr="00D378EC" w:rsidDel="00C86795" w:rsidRDefault="00110EC5" w:rsidP="00024676">
      <w:pPr>
        <w:tabs>
          <w:tab w:val="left" w:pos="180"/>
        </w:tabs>
        <w:spacing w:line="240" w:lineRule="auto"/>
        <w:rPr>
          <w:del w:id="41" w:author="Ulrich Přemysl Ing." w:date="2020-01-06T09:34:00Z"/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02C44" w:rsidRPr="004D7CD3" w14:paraId="112FE53E" w14:textId="77777777" w:rsidTr="0037673F">
        <w:tc>
          <w:tcPr>
            <w:tcW w:w="4606" w:type="dxa"/>
            <w:shd w:val="clear" w:color="auto" w:fill="auto"/>
          </w:tcPr>
          <w:p w14:paraId="6377812F" w14:textId="77777777" w:rsidR="00657ABA" w:rsidRPr="004D7CD3" w:rsidRDefault="00657ABA" w:rsidP="00657ABA">
            <w:pPr>
              <w:spacing w:line="288" w:lineRule="auto"/>
              <w:rPr>
                <w:rFonts w:cs="Arial"/>
                <w:b/>
                <w:sz w:val="20"/>
                <w:szCs w:val="20"/>
              </w:rPr>
            </w:pPr>
            <w:r w:rsidRPr="004D7CD3">
              <w:rPr>
                <w:rFonts w:cs="Arial"/>
                <w:b/>
                <w:sz w:val="20"/>
                <w:szCs w:val="20"/>
              </w:rPr>
              <w:t>Za Objednatele:</w:t>
            </w:r>
          </w:p>
          <w:p w14:paraId="78B3C10B" w14:textId="77777777" w:rsidR="00657ABA" w:rsidRPr="004D7CD3" w:rsidRDefault="00657AB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16856F21" w14:textId="68329CBC" w:rsidR="00F02C44" w:rsidRPr="004D7CD3" w:rsidRDefault="00F02C44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D7CD3">
              <w:rPr>
                <w:rFonts w:cs="Arial"/>
                <w:sz w:val="20"/>
                <w:szCs w:val="20"/>
              </w:rPr>
              <w:t xml:space="preserve">V </w:t>
            </w:r>
            <w:r w:rsidR="006671E1" w:rsidRPr="004D7CD3">
              <w:rPr>
                <w:rFonts w:cs="Arial"/>
                <w:sz w:val="20"/>
                <w:szCs w:val="20"/>
              </w:rPr>
              <w:t>Ostravě dne</w:t>
            </w:r>
            <w:r w:rsidR="00954CE5" w:rsidRPr="004D7CD3">
              <w:rPr>
                <w:rFonts w:cs="Arial"/>
                <w:sz w:val="20"/>
                <w:szCs w:val="20"/>
              </w:rPr>
              <w:t xml:space="preserve"> </w:t>
            </w:r>
            <w:r w:rsidRPr="004D7CD3">
              <w:rPr>
                <w:rFonts w:cs="Arial"/>
                <w:sz w:val="20"/>
                <w:szCs w:val="20"/>
              </w:rPr>
              <w:t>…</w:t>
            </w:r>
            <w:proofErr w:type="gramStart"/>
            <w:r w:rsidRPr="004D7CD3">
              <w:rPr>
                <w:rFonts w:cs="Arial"/>
                <w:sz w:val="20"/>
                <w:szCs w:val="20"/>
              </w:rPr>
              <w:t>……</w:t>
            </w:r>
            <w:r w:rsidR="00954CE5" w:rsidRPr="004D7CD3">
              <w:rPr>
                <w:rFonts w:cs="Arial"/>
                <w:sz w:val="20"/>
                <w:szCs w:val="20"/>
              </w:rPr>
              <w:t>.</w:t>
            </w:r>
            <w:proofErr w:type="gramEnd"/>
            <w:r w:rsidR="00954CE5" w:rsidRPr="004D7CD3">
              <w:rPr>
                <w:rFonts w:cs="Arial"/>
                <w:sz w:val="20"/>
                <w:szCs w:val="20"/>
              </w:rPr>
              <w:t>.</w:t>
            </w:r>
            <w:r w:rsidR="001814BB" w:rsidRPr="004D7CD3">
              <w:rPr>
                <w:rFonts w:cs="Arial"/>
                <w:sz w:val="20"/>
                <w:szCs w:val="20"/>
              </w:rPr>
              <w:t>…..</w:t>
            </w:r>
          </w:p>
        </w:tc>
        <w:tc>
          <w:tcPr>
            <w:tcW w:w="4606" w:type="dxa"/>
            <w:shd w:val="clear" w:color="auto" w:fill="auto"/>
          </w:tcPr>
          <w:p w14:paraId="149497BE" w14:textId="77777777" w:rsidR="00657ABA" w:rsidRPr="004D7CD3" w:rsidRDefault="00657ABA" w:rsidP="00657ABA">
            <w:pPr>
              <w:spacing w:line="288" w:lineRule="auto"/>
              <w:rPr>
                <w:rFonts w:cs="Arial"/>
                <w:b/>
                <w:sz w:val="20"/>
                <w:szCs w:val="20"/>
              </w:rPr>
            </w:pPr>
            <w:r w:rsidRPr="004D7CD3">
              <w:rPr>
                <w:rFonts w:cs="Arial"/>
                <w:b/>
                <w:sz w:val="20"/>
                <w:szCs w:val="20"/>
              </w:rPr>
              <w:t>Za Zhotovitele:</w:t>
            </w:r>
          </w:p>
          <w:p w14:paraId="2AE2A698" w14:textId="77777777" w:rsidR="00657ABA" w:rsidRPr="004D7CD3" w:rsidRDefault="00657ABA" w:rsidP="00954CE5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1804F4CC" w14:textId="1C094682" w:rsidR="00F02C44" w:rsidRPr="004D7CD3" w:rsidRDefault="00F02C44" w:rsidP="00954CE5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D7CD3">
              <w:rPr>
                <w:rFonts w:cs="Arial"/>
                <w:sz w:val="20"/>
                <w:szCs w:val="20"/>
              </w:rPr>
              <w:t>V……………</w:t>
            </w:r>
            <w:proofErr w:type="gramStart"/>
            <w:r w:rsidRPr="004D7CD3">
              <w:rPr>
                <w:rFonts w:cs="Arial"/>
                <w:sz w:val="20"/>
                <w:szCs w:val="20"/>
              </w:rPr>
              <w:t>…….</w:t>
            </w:r>
            <w:proofErr w:type="gramEnd"/>
            <w:r w:rsidRPr="004D7CD3">
              <w:rPr>
                <w:rFonts w:cs="Arial"/>
                <w:sz w:val="20"/>
                <w:szCs w:val="20"/>
              </w:rPr>
              <w:t>. dne</w:t>
            </w:r>
            <w:r w:rsidR="00954CE5" w:rsidRPr="004D7CD3">
              <w:rPr>
                <w:rFonts w:cs="Arial"/>
                <w:sz w:val="20"/>
                <w:szCs w:val="20"/>
              </w:rPr>
              <w:t xml:space="preserve"> </w:t>
            </w:r>
            <w:r w:rsidRPr="004D7CD3">
              <w:rPr>
                <w:rFonts w:cs="Arial"/>
                <w:sz w:val="20"/>
                <w:szCs w:val="20"/>
              </w:rPr>
              <w:t>……</w:t>
            </w:r>
            <w:r w:rsidR="00954CE5" w:rsidRPr="004D7CD3">
              <w:rPr>
                <w:rFonts w:cs="Arial"/>
                <w:sz w:val="20"/>
                <w:szCs w:val="20"/>
              </w:rPr>
              <w:t>……</w:t>
            </w:r>
            <w:r w:rsidRPr="004D7CD3">
              <w:rPr>
                <w:rFonts w:cs="Arial"/>
                <w:sz w:val="20"/>
                <w:szCs w:val="20"/>
              </w:rPr>
              <w:t>…</w:t>
            </w:r>
          </w:p>
        </w:tc>
      </w:tr>
      <w:tr w:rsidR="00F02C44" w:rsidRPr="00D378EC" w14:paraId="69F1CFD8" w14:textId="77777777" w:rsidTr="0037673F">
        <w:tc>
          <w:tcPr>
            <w:tcW w:w="4606" w:type="dxa"/>
            <w:shd w:val="clear" w:color="auto" w:fill="auto"/>
          </w:tcPr>
          <w:p w14:paraId="7C176826" w14:textId="7D72DC2C" w:rsidR="00802131" w:rsidRPr="00D378EC" w:rsidRDefault="00802131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3A758097" w14:textId="2357B553" w:rsidR="00110EC5" w:rsidRPr="00D378EC" w:rsidRDefault="00110EC5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76D3E4C6" w14:textId="1E75A0DD" w:rsidR="00110EC5" w:rsidRPr="00D378EC" w:rsidRDefault="00110EC5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21A9040C" w14:textId="77777777" w:rsidR="00110EC5" w:rsidRPr="00D378EC" w:rsidRDefault="00110EC5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  <w:p w14:paraId="19240D16" w14:textId="77777777" w:rsidR="00245836" w:rsidRPr="00D378EC" w:rsidRDefault="00245836" w:rsidP="0002467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757A38A9" w14:textId="02693507" w:rsidR="00245836" w:rsidRPr="00D378EC" w:rsidRDefault="00245836" w:rsidP="0002467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CDCB3FD" w14:textId="77777777" w:rsidR="00F02C44" w:rsidRPr="00D378EC" w:rsidRDefault="00F02C44" w:rsidP="00024676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02C44" w:rsidRPr="00D378EC" w14:paraId="3917E92E" w14:textId="77777777" w:rsidTr="0037673F">
        <w:tc>
          <w:tcPr>
            <w:tcW w:w="4606" w:type="dxa"/>
            <w:shd w:val="clear" w:color="auto" w:fill="auto"/>
          </w:tcPr>
          <w:p w14:paraId="7CBF70B3" w14:textId="77777777" w:rsidR="00F02C44" w:rsidRPr="00D378EC" w:rsidRDefault="00F02C44" w:rsidP="000246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378EC">
              <w:rPr>
                <w:rFonts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57537E0F" w14:textId="77777777" w:rsidR="00F02C44" w:rsidRPr="00D378EC" w:rsidRDefault="00F02C44" w:rsidP="00954CE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D378EC">
              <w:rPr>
                <w:rFonts w:cs="Arial"/>
                <w:sz w:val="20"/>
                <w:szCs w:val="20"/>
              </w:rPr>
              <w:t>……………………………………</w:t>
            </w:r>
          </w:p>
        </w:tc>
      </w:tr>
      <w:tr w:rsidR="00F02C44" w:rsidRPr="00D378EC" w14:paraId="2376842A" w14:textId="77777777" w:rsidTr="0037673F">
        <w:tc>
          <w:tcPr>
            <w:tcW w:w="4606" w:type="dxa"/>
            <w:shd w:val="clear" w:color="auto" w:fill="auto"/>
          </w:tcPr>
          <w:p w14:paraId="65595A7B" w14:textId="079B1094" w:rsidR="00F02C44" w:rsidRPr="00D378EC" w:rsidRDefault="001373A8" w:rsidP="0002467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378EC">
              <w:rPr>
                <w:rFonts w:cs="Arial"/>
                <w:b/>
                <w:sz w:val="20"/>
                <w:szCs w:val="20"/>
              </w:rPr>
              <w:t>Mgr</w:t>
            </w:r>
            <w:r w:rsidR="00F02C44" w:rsidRPr="00D378EC">
              <w:rPr>
                <w:rFonts w:cs="Arial"/>
                <w:b/>
                <w:sz w:val="20"/>
                <w:szCs w:val="20"/>
              </w:rPr>
              <w:t xml:space="preserve">. </w:t>
            </w:r>
            <w:r w:rsidRPr="00D378EC">
              <w:rPr>
                <w:rFonts w:cs="Arial"/>
                <w:b/>
                <w:sz w:val="20"/>
                <w:szCs w:val="20"/>
              </w:rPr>
              <w:t>Dana Lišková</w:t>
            </w:r>
          </w:p>
          <w:p w14:paraId="2FF1198B" w14:textId="2A47100D" w:rsidR="00F02C44" w:rsidRPr="00D378EC" w:rsidRDefault="00044697" w:rsidP="00024676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378EC">
              <w:rPr>
                <w:rFonts w:cs="Arial"/>
                <w:sz w:val="20"/>
                <w:szCs w:val="20"/>
              </w:rPr>
              <w:t>ředitel</w:t>
            </w:r>
            <w:r w:rsidR="00245836" w:rsidRPr="00D378EC">
              <w:rPr>
                <w:rFonts w:cs="Arial"/>
                <w:sz w:val="20"/>
                <w:szCs w:val="20"/>
              </w:rPr>
              <w:t>ka</w:t>
            </w:r>
            <w:r w:rsidR="00451C3C" w:rsidRPr="00D378EC">
              <w:rPr>
                <w:rFonts w:cs="Arial"/>
                <w:sz w:val="20"/>
                <w:szCs w:val="20"/>
              </w:rPr>
              <w:t xml:space="preserve"> KPÚ</w:t>
            </w:r>
            <w:r w:rsidR="001373A8" w:rsidRPr="00D378EC">
              <w:rPr>
                <w:rFonts w:cs="Arial"/>
                <w:sz w:val="20"/>
                <w:szCs w:val="20"/>
              </w:rPr>
              <w:t xml:space="preserve"> pro MSK</w:t>
            </w:r>
          </w:p>
        </w:tc>
        <w:tc>
          <w:tcPr>
            <w:tcW w:w="4606" w:type="dxa"/>
            <w:shd w:val="clear" w:color="auto" w:fill="auto"/>
          </w:tcPr>
          <w:p w14:paraId="4F6DC2CF" w14:textId="747E6393" w:rsidR="00F02C44" w:rsidRPr="00D378EC" w:rsidRDefault="00024676" w:rsidP="00954CE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C86795">
              <w:rPr>
                <w:rFonts w:cs="Arial"/>
                <w:b/>
                <w:sz w:val="20"/>
                <w:szCs w:val="20"/>
                <w:highlight w:val="yellow"/>
                <w:rPrChange w:id="42" w:author="Ulrich Přemysl Ing." w:date="2020-01-06T09:34:00Z">
                  <w:rPr>
                    <w:rFonts w:cs="Arial"/>
                    <w:b/>
                    <w:sz w:val="20"/>
                    <w:szCs w:val="20"/>
                  </w:rPr>
                </w:rPrChange>
              </w:rPr>
              <w:t>Zhotovitel</w:t>
            </w:r>
          </w:p>
          <w:p w14:paraId="40D76CD2" w14:textId="77777777" w:rsidR="00F02C44" w:rsidRPr="00D378EC" w:rsidRDefault="00F02C44" w:rsidP="00024676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02C44" w:rsidRPr="00D378EC" w14:paraId="21151F47" w14:textId="77777777" w:rsidTr="00802131">
        <w:trPr>
          <w:trHeight w:val="111"/>
        </w:trPr>
        <w:tc>
          <w:tcPr>
            <w:tcW w:w="4606" w:type="dxa"/>
            <w:shd w:val="clear" w:color="auto" w:fill="auto"/>
          </w:tcPr>
          <w:p w14:paraId="14B90ADD" w14:textId="77777777" w:rsidR="00F02C44" w:rsidRPr="00D378EC" w:rsidRDefault="00F02C44" w:rsidP="00024676">
            <w:pPr>
              <w:spacing w:line="240" w:lineRule="auto"/>
              <w:rPr>
                <w:rFonts w:cs="Arial"/>
                <w:b/>
                <w:sz w:val="20"/>
                <w:szCs w:val="20"/>
                <w:highlight w:val="magenta"/>
              </w:rPr>
            </w:pPr>
          </w:p>
        </w:tc>
        <w:tc>
          <w:tcPr>
            <w:tcW w:w="4606" w:type="dxa"/>
            <w:shd w:val="clear" w:color="auto" w:fill="auto"/>
          </w:tcPr>
          <w:p w14:paraId="19E27E54" w14:textId="77777777" w:rsidR="00F02C44" w:rsidRPr="00D378EC" w:rsidRDefault="00F02C44" w:rsidP="00024676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7D8335E" w14:textId="77777777" w:rsidR="00110EC5" w:rsidRPr="00D378EC" w:rsidRDefault="00110EC5" w:rsidP="00024676">
      <w:pPr>
        <w:pStyle w:val="Nadpis1"/>
        <w:keepNext w:val="0"/>
        <w:spacing w:line="240" w:lineRule="auto"/>
        <w:jc w:val="center"/>
        <w:rPr>
          <w:sz w:val="20"/>
          <w:szCs w:val="20"/>
        </w:rPr>
      </w:pPr>
    </w:p>
    <w:p w14:paraId="1BE25704" w14:textId="5ED9AD2C" w:rsidR="00954CE5" w:rsidRDefault="00954CE5">
      <w:pPr>
        <w:spacing w:after="200" w:line="276" w:lineRule="auto"/>
        <w:rPr>
          <w:rFonts w:cs="Arial"/>
          <w:b/>
          <w:bCs/>
          <w:kern w:val="32"/>
          <w:szCs w:val="22"/>
        </w:rPr>
      </w:pPr>
      <w:r>
        <w:rPr>
          <w:szCs w:val="22"/>
        </w:rPr>
        <w:br w:type="page"/>
      </w:r>
    </w:p>
    <w:p w14:paraId="03B6D3FF" w14:textId="79C54DD1" w:rsidR="003C66DE" w:rsidDel="007A2304" w:rsidRDefault="003C66DE" w:rsidP="00024676">
      <w:pPr>
        <w:pStyle w:val="Nadpis1"/>
        <w:keepNext w:val="0"/>
        <w:spacing w:line="240" w:lineRule="auto"/>
        <w:jc w:val="center"/>
        <w:rPr>
          <w:del w:id="43" w:author="Ulrich Přemysl Ing." w:date="2020-01-06T10:12:00Z"/>
          <w:sz w:val="22"/>
          <w:szCs w:val="22"/>
        </w:rPr>
      </w:pPr>
    </w:p>
    <w:p w14:paraId="30D4C104" w14:textId="19CDB574" w:rsidR="001373A8" w:rsidRPr="00420F0E" w:rsidRDefault="001373A8" w:rsidP="00024676">
      <w:pPr>
        <w:pStyle w:val="Nadpis1"/>
        <w:keepNext w:val="0"/>
        <w:spacing w:line="240" w:lineRule="auto"/>
        <w:jc w:val="center"/>
        <w:rPr>
          <w:sz w:val="22"/>
          <w:szCs w:val="22"/>
        </w:rPr>
      </w:pPr>
      <w:bookmarkStart w:id="44" w:name="_GoBack"/>
      <w:bookmarkEnd w:id="44"/>
      <w:r w:rsidRPr="00420F0E">
        <w:rPr>
          <w:sz w:val="22"/>
          <w:szCs w:val="22"/>
        </w:rPr>
        <w:t>Příloha č. 1 – Podrobná specifikace Plnění</w:t>
      </w:r>
    </w:p>
    <w:p w14:paraId="6CFD910A" w14:textId="77777777" w:rsidR="001373A8" w:rsidRPr="00420F0E" w:rsidRDefault="001373A8" w:rsidP="00024676">
      <w:pPr>
        <w:pStyle w:val="l-L1"/>
        <w:keepNext w:val="0"/>
        <w:numPr>
          <w:ilvl w:val="0"/>
          <w:numId w:val="3"/>
        </w:numPr>
        <w:spacing w:before="120" w:after="120" w:line="240" w:lineRule="auto"/>
        <w:jc w:val="left"/>
        <w:rPr>
          <w:rStyle w:val="l-L2Char"/>
          <w:rFonts w:cs="Arial"/>
          <w:szCs w:val="22"/>
          <w:u w:val="none"/>
        </w:rPr>
      </w:pPr>
      <w:r w:rsidRPr="00420F0E">
        <w:rPr>
          <w:rStyle w:val="l-L2Char"/>
          <w:rFonts w:cs="Arial"/>
          <w:szCs w:val="22"/>
          <w:u w:val="none"/>
        </w:rPr>
        <w:t>Plnění</w:t>
      </w:r>
    </w:p>
    <w:p w14:paraId="56B21DA0" w14:textId="77777777" w:rsidR="001373A8" w:rsidRPr="00420F0E" w:rsidRDefault="001373A8" w:rsidP="00024676">
      <w:pPr>
        <w:pStyle w:val="l-L1"/>
        <w:keepNext w:val="0"/>
        <w:numPr>
          <w:ilvl w:val="1"/>
          <w:numId w:val="3"/>
        </w:numPr>
        <w:spacing w:before="120" w:after="120" w:line="240" w:lineRule="auto"/>
        <w:jc w:val="left"/>
        <w:rPr>
          <w:rStyle w:val="l-L2Char"/>
          <w:rFonts w:cs="Arial"/>
          <w:szCs w:val="22"/>
          <w:u w:val="none"/>
        </w:rPr>
      </w:pPr>
      <w:r w:rsidRPr="00420F0E">
        <w:rPr>
          <w:rStyle w:val="l-L2Char"/>
          <w:rFonts w:cs="Arial"/>
          <w:szCs w:val="22"/>
          <w:u w:val="none"/>
        </w:rPr>
        <w:t>Podmínky provádění Plnění</w:t>
      </w:r>
    </w:p>
    <w:p w14:paraId="0A2759AC" w14:textId="08722B7A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>Projektová dokumentace, jejíž tvorba je předmětem Plnění, bude vypracována v souladu se</w:t>
      </w:r>
      <w:r w:rsid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zákonem č. 183/2006 Sb., o územním plánování a stavebním řádu, ve</w:t>
      </w:r>
      <w:r w:rsidR="00F572F5" w:rsidRP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znění pozdějších předpisů a v rozsahu, obsahu a členěn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>í pro stavební řízení dle platných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vyhláš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>e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k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(vyhláška č. 146/2008 Sb., o rozsahu a obsahu projektové dokumentace dopravních staveb</w:t>
      </w:r>
      <w:r w:rsidR="0026308F">
        <w:rPr>
          <w:rStyle w:val="l-L2Char"/>
          <w:rFonts w:cs="Arial"/>
          <w:b w:val="0"/>
          <w:sz w:val="20"/>
          <w:szCs w:val="20"/>
          <w:u w:val="none"/>
        </w:rPr>
        <w:t>, ve znění pozdějších předpisů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) 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a dalších platných souvisejících předpisů a norem. Dále bude postupováno dle příslušných ustanovení zákona č.</w:t>
      </w:r>
      <w:r w:rsidR="00F572F5" w:rsidRP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134/2016 Sb., o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zadávání veřejných zakázek a jeho prováděcích vyhlášek. Jde zejména o</w:t>
      </w:r>
      <w:r w:rsid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vyhlášku č. 169/2016 Sb., o stanovení rozsahu dokumentace veřejné zakázky na stavební práce a soupisu stavebních prací dodávek a služeb s výkazem výměr</w:t>
      </w:r>
      <w:r w:rsidR="0026308F">
        <w:rPr>
          <w:rStyle w:val="l-L2Char"/>
          <w:rFonts w:cs="Arial"/>
          <w:b w:val="0"/>
          <w:sz w:val="20"/>
          <w:szCs w:val="20"/>
          <w:u w:val="none"/>
        </w:rPr>
        <w:t>, ve znění pozdějších předpisů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22A7C718" w14:textId="6B53FE80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>Součástí projektové dokumentace bude posouzení, zda pro realizaci stavby ve</w:t>
      </w:r>
      <w:r w:rsidR="00F572F5" w:rsidRP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smyslu ustanovení zákona č. 309/2006 Sb., o zajištění dalších podmínek bezpečnosti a ochrany zdraví při práci, ve znění pozdějších předpisů, musí být určen koordinátor bezpečnosti a</w:t>
      </w:r>
      <w:r w:rsidR="00BE00AB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ochrany zdraví při práci na staveništi a zda vzniká povinnost zpracovat plán bezpečnosti a</w:t>
      </w:r>
      <w:r w:rsidR="00BE00AB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ochrany zdraví při práci na staveništi. </w:t>
      </w:r>
    </w:p>
    <w:p w14:paraId="198DB29F" w14:textId="6573E3DB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Položkové výkazy výměr a rozpočty stavby budou vypracovány dle aktuálního ceníku stavebních prací „Katalogu stavebních prací ÚRS Praha a.s.“.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se zavazuje vypracovat položkový výkaz výměr bez uvedení cen (slepý), který bude sloužit uchazečům k podání cenové nabídky k výběrovému řízení na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e stavby a oceněný rozpočet stavby </w:t>
      </w:r>
      <w:r w:rsidR="00BD5EAF">
        <w:rPr>
          <w:rStyle w:val="l-L2Char"/>
          <w:rFonts w:cs="Arial"/>
          <w:b w:val="0"/>
          <w:sz w:val="20"/>
          <w:szCs w:val="20"/>
          <w:u w:val="none"/>
        </w:rPr>
        <w:t xml:space="preserve">(oceněný soupis prací) 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včetně krycího listu s uvedením rozpočtových nákladů v Kč bez DPH, samostatné DPH v Kč a Kč včetně DPH, dle aktuálního vydání, pro stanovení způsobilých výdajů. Součástí projektové dokumentace bude dopravní řešení s DIO (dopravně-inženýrskými opatřeními) pro realizaci stavby, pro případné zvláštní užívání a</w:t>
      </w:r>
      <w:r w:rsidR="00A9037C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</w:t>
      </w:r>
      <w:r w:rsidR="00F572F5" w:rsidRPr="0026308F">
        <w:rPr>
          <w:rStyle w:val="l-L2Char"/>
          <w:rFonts w:cs="Arial"/>
          <w:b w:val="0"/>
          <w:sz w:val="20"/>
          <w:szCs w:val="20"/>
          <w:u w:val="none"/>
        </w:rPr>
        <w:t> 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pozemních komunikacích, ve znění pozdějších předpisů, a dalších platných souvisejících předpisů.   </w:t>
      </w:r>
    </w:p>
    <w:p w14:paraId="5EAF1DDB" w14:textId="04C836E1" w:rsidR="00BF7078" w:rsidRPr="0026308F" w:rsidRDefault="00024676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Zhotovitel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 bude s </w:t>
      </w:r>
      <w:r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Objednatel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em vzájemně konzultovat odbornou problematiku předmětu smlouvy, </w:t>
      </w:r>
      <w:r w:rsidR="00E45C3C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bude svolávat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 výrobní výbor</w:t>
      </w:r>
      <w:r w:rsidR="00E45C3C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y 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po dohodě s </w:t>
      </w:r>
      <w:r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Objednatel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em dle potřeby (minimálně však 1x za měsíc), </w:t>
      </w:r>
      <w:r w:rsidR="00E45C3C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bude 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 xml:space="preserve">úzce spolupracovat se zástupci Obce </w:t>
      </w:r>
      <w:r w:rsidR="00BE00AB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Ropice</w:t>
      </w:r>
      <w:r w:rsidR="00BF7078" w:rsidRPr="0026308F">
        <w:rPr>
          <w:rFonts w:ascii="Arial" w:hAnsi="Arial" w:cs="Arial"/>
          <w:b w:val="0"/>
          <w:bCs/>
          <w:snapToGrid w:val="0"/>
          <w:sz w:val="20"/>
          <w:szCs w:val="20"/>
          <w:u w:val="none"/>
        </w:rPr>
        <w:t>, s orgány státní správy a správci inženýrských sítí.</w:t>
      </w:r>
    </w:p>
    <w:p w14:paraId="6C0A3B80" w14:textId="042B9810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Dále bude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em zajištěno projednání projektové dokumentace s dotčenými orgány státní správy (dále jen „DOSS“) a organizacemi, s vlastníky pozemků dotčených stavbou.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zajistí závazná stanoviska DOSS a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5F99911D" w14:textId="0A9F96DA" w:rsidR="001373A8" w:rsidRPr="0026308F" w:rsidRDefault="00024676" w:rsidP="00024676">
      <w:pPr>
        <w:pStyle w:val="l-L1"/>
        <w:keepNext w:val="0"/>
        <w:numPr>
          <w:ilvl w:val="2"/>
          <w:numId w:val="3"/>
        </w:numPr>
        <w:spacing w:before="120" w:after="0" w:line="240" w:lineRule="auto"/>
        <w:ind w:left="1213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="001373A8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zajistí:</w:t>
      </w:r>
    </w:p>
    <w:p w14:paraId="2160E9DE" w14:textId="77777777" w:rsidR="001373A8" w:rsidRPr="0026308F" w:rsidRDefault="001373A8" w:rsidP="00024676">
      <w:pPr>
        <w:numPr>
          <w:ilvl w:val="0"/>
          <w:numId w:val="8"/>
        </w:numPr>
        <w:spacing w:after="0" w:line="240" w:lineRule="auto"/>
        <w:ind w:left="1560" w:hanging="284"/>
        <w:jc w:val="both"/>
        <w:rPr>
          <w:rFonts w:cs="Arial"/>
          <w:sz w:val="20"/>
          <w:szCs w:val="20"/>
        </w:rPr>
      </w:pPr>
      <w:r w:rsidRPr="0026308F">
        <w:rPr>
          <w:rFonts w:cs="Arial"/>
          <w:sz w:val="20"/>
          <w:szCs w:val="20"/>
        </w:rPr>
        <w:t>vyjádření a souhlasy, smlouvy o udělení souhlasu se stavbou vlastníků dotčených pozemků a sousedních pozemků,</w:t>
      </w:r>
    </w:p>
    <w:p w14:paraId="1DF8A572" w14:textId="670BCA9F" w:rsidR="001373A8" w:rsidRPr="0026308F" w:rsidRDefault="001373A8" w:rsidP="00024676">
      <w:pPr>
        <w:numPr>
          <w:ilvl w:val="0"/>
          <w:numId w:val="8"/>
        </w:numPr>
        <w:spacing w:after="0" w:line="240" w:lineRule="auto"/>
        <w:ind w:left="1560" w:hanging="284"/>
        <w:jc w:val="both"/>
        <w:rPr>
          <w:rFonts w:cs="Arial"/>
          <w:sz w:val="20"/>
          <w:szCs w:val="20"/>
        </w:rPr>
      </w:pPr>
      <w:r w:rsidRPr="0026308F">
        <w:rPr>
          <w:rFonts w:cs="Arial"/>
          <w:sz w:val="20"/>
          <w:szCs w:val="20"/>
        </w:rPr>
        <w:t>vyjádření správců rozvodných sítí, správců vodních toků, dotčených orgánů státní správy a zapracování jejich připomínek</w:t>
      </w:r>
      <w:r w:rsidR="002B598B" w:rsidRPr="0026308F">
        <w:rPr>
          <w:rFonts w:cs="Arial"/>
          <w:sz w:val="20"/>
          <w:szCs w:val="20"/>
        </w:rPr>
        <w:t xml:space="preserve"> a stanovisek do PD</w:t>
      </w:r>
      <w:r w:rsidRPr="0026308F">
        <w:rPr>
          <w:rFonts w:cs="Arial"/>
          <w:sz w:val="20"/>
          <w:szCs w:val="20"/>
        </w:rPr>
        <w:t>,</w:t>
      </w:r>
    </w:p>
    <w:p w14:paraId="66EFB7F1" w14:textId="77777777" w:rsidR="001373A8" w:rsidRPr="0026308F" w:rsidRDefault="001373A8" w:rsidP="00024676">
      <w:pPr>
        <w:numPr>
          <w:ilvl w:val="0"/>
          <w:numId w:val="8"/>
        </w:numPr>
        <w:spacing w:after="0" w:line="240" w:lineRule="auto"/>
        <w:ind w:left="1560" w:hanging="284"/>
        <w:jc w:val="both"/>
        <w:rPr>
          <w:rFonts w:cs="Arial"/>
          <w:sz w:val="20"/>
          <w:szCs w:val="20"/>
        </w:rPr>
      </w:pPr>
      <w:r w:rsidRPr="0026308F">
        <w:rPr>
          <w:rFonts w:cs="Arial"/>
          <w:sz w:val="20"/>
          <w:szCs w:val="20"/>
        </w:rPr>
        <w:t>všechna vyjádření, stanoviska a rozhodnutí dotčených orgánů státní správy potřebná pro vydání stavebních povolení,</w:t>
      </w:r>
    </w:p>
    <w:p w14:paraId="157074DE" w14:textId="72A9FD02" w:rsidR="001373A8" w:rsidRPr="0026308F" w:rsidRDefault="001373A8" w:rsidP="00024676">
      <w:pPr>
        <w:numPr>
          <w:ilvl w:val="0"/>
          <w:numId w:val="8"/>
        </w:numPr>
        <w:spacing w:after="0" w:line="240" w:lineRule="auto"/>
        <w:ind w:left="1560" w:hanging="284"/>
        <w:jc w:val="both"/>
        <w:rPr>
          <w:rFonts w:cs="Arial"/>
          <w:sz w:val="20"/>
          <w:szCs w:val="20"/>
        </w:rPr>
      </w:pPr>
      <w:r w:rsidRPr="0026308F">
        <w:rPr>
          <w:rFonts w:cs="Arial"/>
          <w:sz w:val="20"/>
          <w:szCs w:val="20"/>
        </w:rPr>
        <w:t>stavební povolení pro polní cesty</w:t>
      </w:r>
      <w:r w:rsidR="00EB6B81">
        <w:rPr>
          <w:rFonts w:cs="Arial"/>
          <w:sz w:val="20"/>
          <w:szCs w:val="20"/>
        </w:rPr>
        <w:t xml:space="preserve"> </w:t>
      </w:r>
      <w:r w:rsidR="00EB6B81" w:rsidRPr="001B50F8">
        <w:rPr>
          <w:rFonts w:cs="Arial"/>
          <w:sz w:val="20"/>
          <w:szCs w:val="20"/>
        </w:rPr>
        <w:t>a případně pro vodní díla</w:t>
      </w:r>
      <w:r w:rsidRPr="0026308F">
        <w:rPr>
          <w:rFonts w:cs="Arial"/>
          <w:sz w:val="20"/>
          <w:szCs w:val="20"/>
        </w:rPr>
        <w:t>, příp. pro přeložky inženýrských sítí příslušným stavebním úřadem a souhlas s realizací prvků ÚSE</w:t>
      </w:r>
      <w:r w:rsidR="003E022F" w:rsidRPr="0026308F">
        <w:rPr>
          <w:rFonts w:cs="Arial"/>
          <w:sz w:val="20"/>
          <w:szCs w:val="20"/>
        </w:rPr>
        <w:t>S příslušným orgánem ochrany ŽP,</w:t>
      </w:r>
    </w:p>
    <w:p w14:paraId="164013BC" w14:textId="580C207B" w:rsidR="001373A8" w:rsidRPr="0026308F" w:rsidRDefault="001373A8" w:rsidP="00024676">
      <w:pPr>
        <w:numPr>
          <w:ilvl w:val="0"/>
          <w:numId w:val="8"/>
        </w:numPr>
        <w:spacing w:after="0" w:line="240" w:lineRule="auto"/>
        <w:ind w:left="1560" w:hanging="284"/>
        <w:jc w:val="both"/>
        <w:rPr>
          <w:rFonts w:cs="Arial"/>
          <w:sz w:val="20"/>
          <w:szCs w:val="20"/>
        </w:rPr>
      </w:pPr>
      <w:r w:rsidRPr="0026308F">
        <w:rPr>
          <w:rFonts w:cs="Arial"/>
          <w:sz w:val="20"/>
          <w:szCs w:val="20"/>
        </w:rPr>
        <w:t>případné rozhodnutí o povolení kácení dřevin</w:t>
      </w:r>
      <w:r w:rsidR="003E022F" w:rsidRPr="0026308F">
        <w:rPr>
          <w:rFonts w:cs="Arial"/>
          <w:sz w:val="20"/>
          <w:szCs w:val="20"/>
        </w:rPr>
        <w:t>.</w:t>
      </w:r>
    </w:p>
    <w:p w14:paraId="7439AE03" w14:textId="696EF38B" w:rsidR="00B26DEE" w:rsidRPr="0026308F" w:rsidRDefault="00B26DEE" w:rsidP="00024676">
      <w:pPr>
        <w:pStyle w:val="l-L1"/>
        <w:keepNext w:val="0"/>
        <w:numPr>
          <w:ilvl w:val="2"/>
          <w:numId w:val="3"/>
        </w:numPr>
        <w:tabs>
          <w:tab w:val="left" w:pos="1560"/>
        </w:tabs>
        <w:spacing w:before="120" w:after="0" w:line="240" w:lineRule="auto"/>
        <w:ind w:left="1213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Fonts w:ascii="Arial" w:hAnsi="Arial" w:cs="Arial"/>
          <w:b w:val="0"/>
          <w:bCs/>
          <w:sz w:val="20"/>
          <w:szCs w:val="20"/>
          <w:u w:val="none"/>
        </w:rPr>
        <w:t>Součástí projektové dokumentace (a tím i ceny za provedení zakázky) bude/budou rovněž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:</w:t>
      </w:r>
    </w:p>
    <w:p w14:paraId="6BB64355" w14:textId="43DC40CC" w:rsidR="00B26DEE" w:rsidRPr="0026308F" w:rsidRDefault="00B26DEE" w:rsidP="00024676">
      <w:pPr>
        <w:pStyle w:val="l-L1"/>
        <w:keepNext w:val="0"/>
        <w:numPr>
          <w:ilvl w:val="0"/>
          <w:numId w:val="8"/>
        </w:numPr>
        <w:tabs>
          <w:tab w:val="left" w:pos="1560"/>
        </w:tabs>
        <w:spacing w:before="0" w:after="0" w:line="240" w:lineRule="auto"/>
        <w:ind w:left="1560" w:hanging="284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26308F">
        <w:rPr>
          <w:rFonts w:ascii="Arial" w:hAnsi="Arial" w:cs="Arial"/>
          <w:b w:val="0"/>
          <w:sz w:val="20"/>
          <w:szCs w:val="20"/>
          <w:u w:val="none"/>
        </w:rPr>
        <w:t>podrobné výškopisné a polohopisné zaměření</w:t>
      </w:r>
    </w:p>
    <w:p w14:paraId="73AE982A" w14:textId="6F1B3BF2" w:rsidR="00B26DEE" w:rsidRPr="0026308F" w:rsidRDefault="00B26DEE" w:rsidP="00024676">
      <w:pPr>
        <w:pStyle w:val="l-L1"/>
        <w:keepNext w:val="0"/>
        <w:numPr>
          <w:ilvl w:val="0"/>
          <w:numId w:val="8"/>
        </w:numPr>
        <w:tabs>
          <w:tab w:val="left" w:pos="1560"/>
        </w:tabs>
        <w:spacing w:before="0" w:after="0" w:line="240" w:lineRule="auto"/>
        <w:ind w:left="1560" w:hanging="284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26308F">
        <w:rPr>
          <w:rFonts w:ascii="Arial" w:hAnsi="Arial" w:cs="Arial"/>
          <w:b w:val="0"/>
          <w:sz w:val="20"/>
          <w:szCs w:val="20"/>
          <w:u w:val="none"/>
        </w:rPr>
        <w:lastRenderedPageBreak/>
        <w:t>časový harmonogram stavebních prací</w:t>
      </w:r>
    </w:p>
    <w:p w14:paraId="02D7AD6D" w14:textId="5CAEDE0E" w:rsidR="00B26DEE" w:rsidRPr="0026308F" w:rsidRDefault="00B26DEE" w:rsidP="00024676">
      <w:pPr>
        <w:pStyle w:val="l-L1"/>
        <w:keepNext w:val="0"/>
        <w:numPr>
          <w:ilvl w:val="0"/>
          <w:numId w:val="8"/>
        </w:numPr>
        <w:tabs>
          <w:tab w:val="left" w:pos="1560"/>
        </w:tabs>
        <w:spacing w:before="0" w:after="0" w:line="240" w:lineRule="auto"/>
        <w:ind w:left="1560" w:hanging="284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26308F">
        <w:rPr>
          <w:rFonts w:ascii="Arial" w:hAnsi="Arial" w:cs="Arial"/>
          <w:b w:val="0"/>
          <w:sz w:val="20"/>
          <w:szCs w:val="20"/>
          <w:u w:val="none"/>
        </w:rPr>
        <w:t>zajištění vytyčení dotčených inženýrských sítí pro potřeby zpracování projektové dokumentace</w:t>
      </w:r>
    </w:p>
    <w:p w14:paraId="3B89A6CA" w14:textId="2E4D5A5D" w:rsidR="00B26DEE" w:rsidRPr="0026308F" w:rsidRDefault="00B26DEE" w:rsidP="00024676">
      <w:pPr>
        <w:pStyle w:val="l-L1"/>
        <w:keepNext w:val="0"/>
        <w:numPr>
          <w:ilvl w:val="0"/>
          <w:numId w:val="8"/>
        </w:numPr>
        <w:tabs>
          <w:tab w:val="left" w:pos="1560"/>
        </w:tabs>
        <w:spacing w:before="0" w:after="0" w:line="240" w:lineRule="auto"/>
        <w:ind w:left="1560" w:hanging="284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26308F">
        <w:rPr>
          <w:rFonts w:ascii="Arial" w:hAnsi="Arial" w:cs="Arial"/>
          <w:b w:val="0"/>
          <w:sz w:val="20"/>
          <w:szCs w:val="20"/>
          <w:u w:val="none"/>
        </w:rPr>
        <w:t>poplatky spojené s vydáním stanoviska dotčených orgánů státní správy a správců inženýrských sítí při projednávání projektové dokumentace</w:t>
      </w:r>
    </w:p>
    <w:p w14:paraId="68907A33" w14:textId="6880E15D" w:rsidR="00B26DEE" w:rsidRPr="0026308F" w:rsidRDefault="00B26DEE" w:rsidP="00024676">
      <w:pPr>
        <w:pStyle w:val="l-L1"/>
        <w:keepNext w:val="0"/>
        <w:numPr>
          <w:ilvl w:val="0"/>
          <w:numId w:val="8"/>
        </w:numPr>
        <w:tabs>
          <w:tab w:val="left" w:pos="1560"/>
        </w:tabs>
        <w:spacing w:before="0" w:after="0" w:line="240" w:lineRule="auto"/>
        <w:ind w:left="1560" w:hanging="284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Fonts w:ascii="Arial" w:hAnsi="Arial" w:cs="Arial"/>
          <w:b w:val="0"/>
          <w:bCs/>
          <w:sz w:val="20"/>
          <w:szCs w:val="20"/>
          <w:u w:val="none"/>
        </w:rPr>
        <w:t>doplnění projektové dokumentace dle požadavků stavebního úřadu</w:t>
      </w:r>
    </w:p>
    <w:p w14:paraId="3341D7C8" w14:textId="49E791DA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Projektová dokumentace bude </w:t>
      </w:r>
      <w:r w:rsidRPr="0026308F">
        <w:rPr>
          <w:rFonts w:ascii="Arial" w:hAnsi="Arial" w:cs="Arial"/>
          <w:b w:val="0"/>
          <w:bCs/>
          <w:sz w:val="20"/>
          <w:szCs w:val="20"/>
          <w:u w:val="none"/>
        </w:rPr>
        <w:t xml:space="preserve">zpracována tak, že stavební objekty budou rozděleny v souladu s číselnými kódy způsobilých výdajů danými podmínkami pro poskytování dotace na projekty Programu rozvoje venkova na období </w:t>
      </w:r>
      <w:proofErr w:type="gramStart"/>
      <w:r w:rsidRPr="0026308F">
        <w:rPr>
          <w:rFonts w:ascii="Arial" w:hAnsi="Arial" w:cs="Arial"/>
          <w:b w:val="0"/>
          <w:bCs/>
          <w:sz w:val="20"/>
          <w:szCs w:val="20"/>
          <w:u w:val="none"/>
        </w:rPr>
        <w:t>2014 – 2020</w:t>
      </w:r>
      <w:proofErr w:type="gramEnd"/>
      <w:r w:rsidR="00E56F80">
        <w:rPr>
          <w:rFonts w:ascii="Arial" w:hAnsi="Arial" w:cs="Arial"/>
          <w:b w:val="0"/>
          <w:bCs/>
          <w:sz w:val="20"/>
          <w:szCs w:val="20"/>
          <w:u w:val="none"/>
        </w:rPr>
        <w:t xml:space="preserve">, popř. </w:t>
      </w:r>
      <w:r w:rsidR="00E56F80" w:rsidRPr="00E56F80">
        <w:rPr>
          <w:rFonts w:ascii="Arial" w:hAnsi="Arial" w:cs="Arial"/>
          <w:b w:val="0"/>
          <w:bCs/>
          <w:sz w:val="20"/>
          <w:szCs w:val="20"/>
          <w:u w:val="none"/>
        </w:rPr>
        <w:t>na období po r. 2020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53B57385" w14:textId="49FC8004" w:rsidR="00AA2291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i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Projektová dokumentace bude obsahovat vytyčovací výkresy s určením nezbytných vytyčovacích bodů tak, aby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stavby mohl stavbu řádně vytyčit v rámci pozemků určených pro stavbu, a bude vyhotoven seznam parcel dotčených budoucí stavbou pro podání žádosti o stavební povolení. V každé projektové dokumentaci, 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schválené pozemkové úpravy, včetně zajištění funkční návaznosti stavby</w:t>
      </w:r>
      <w:r w:rsidR="00AA2291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2291" w:rsidRPr="0026308F">
        <w:rPr>
          <w:rStyle w:val="l-L2Char"/>
          <w:rFonts w:cs="Arial"/>
          <w:b w:val="0"/>
          <w:i/>
          <w:sz w:val="20"/>
          <w:szCs w:val="20"/>
          <w:u w:val="none"/>
        </w:rPr>
        <w:t>(např.</w:t>
      </w:r>
      <w:r w:rsidR="00AA2291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AA2291" w:rsidRPr="0026308F">
        <w:rPr>
          <w:rStyle w:val="l-L2Char"/>
          <w:rFonts w:cs="Arial"/>
          <w:b w:val="0"/>
          <w:i/>
          <w:sz w:val="20"/>
          <w:szCs w:val="20"/>
          <w:u w:val="none"/>
        </w:rPr>
        <w:t>u polních cest řešení napojení na jinou komunikaci, u VHS napojení na vodní toky, příkopy, údolnice apod.).</w:t>
      </w:r>
    </w:p>
    <w:p w14:paraId="1863B185" w14:textId="72F7F172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>Projektová dokumentace bude zároveň sloužit jako podklad pro realizac</w:t>
      </w:r>
      <w:r w:rsidR="00782D33" w:rsidRPr="0026308F">
        <w:rPr>
          <w:rStyle w:val="l-L2Char"/>
          <w:rFonts w:cs="Arial"/>
          <w:b w:val="0"/>
          <w:sz w:val="20"/>
          <w:szCs w:val="20"/>
          <w:u w:val="none"/>
        </w:rPr>
        <w:t>i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zadávacího řízení na výběr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>e stavby</w:t>
      </w:r>
      <w:r w:rsidR="00D00AC1" w:rsidRPr="0026308F">
        <w:rPr>
          <w:rStyle w:val="l-L2Char"/>
          <w:rFonts w:cs="Arial"/>
          <w:b w:val="0"/>
          <w:sz w:val="20"/>
          <w:szCs w:val="20"/>
          <w:u w:val="none"/>
        </w:rPr>
        <w:t>.</w:t>
      </w:r>
    </w:p>
    <w:p w14:paraId="3B70358B" w14:textId="0B08ED53" w:rsidR="00BF7078" w:rsidRPr="0026308F" w:rsidRDefault="00BF707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Součástí Díla jsou rovněž i činnosti, které nejsou výše uvedené, ale o kterých </w:t>
      </w:r>
      <w:r w:rsidR="00024676" w:rsidRPr="0026308F">
        <w:rPr>
          <w:rStyle w:val="l-L2Char"/>
          <w:rFonts w:cs="Arial"/>
          <w:b w:val="0"/>
          <w:sz w:val="20"/>
          <w:szCs w:val="20"/>
          <w:u w:val="none"/>
        </w:rPr>
        <w:t>Zhotovitel</w:t>
      </w:r>
      <w:r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 ví, nebo podle svých odborných zkušeností vědět má, že jsou k řádnému kvalitnímu provedení Díla potřebné.</w:t>
      </w:r>
    </w:p>
    <w:p w14:paraId="359DAFDE" w14:textId="420962F2" w:rsidR="00BF7078" w:rsidRPr="0026308F" w:rsidRDefault="00024676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6308F">
        <w:rPr>
          <w:rFonts w:ascii="Arial" w:hAnsi="Arial" w:cs="Arial"/>
          <w:b w:val="0"/>
          <w:sz w:val="20"/>
          <w:szCs w:val="20"/>
          <w:u w:val="none"/>
        </w:rPr>
        <w:t>Zhotovitel</w:t>
      </w:r>
      <w:r w:rsidR="00BF7078" w:rsidRPr="0026308F">
        <w:rPr>
          <w:rFonts w:ascii="Arial" w:hAnsi="Arial" w:cs="Arial"/>
          <w:b w:val="0"/>
          <w:sz w:val="20"/>
          <w:szCs w:val="20"/>
          <w:u w:val="none"/>
        </w:rPr>
        <w:t xml:space="preserve"> předá </w:t>
      </w:r>
      <w:r w:rsidRPr="0026308F">
        <w:rPr>
          <w:rFonts w:ascii="Arial" w:hAnsi="Arial" w:cs="Arial"/>
          <w:b w:val="0"/>
          <w:sz w:val="20"/>
          <w:szCs w:val="20"/>
          <w:u w:val="none"/>
        </w:rPr>
        <w:t>Objednatel</w:t>
      </w:r>
      <w:r w:rsidR="00BF7078" w:rsidRPr="0026308F">
        <w:rPr>
          <w:rFonts w:ascii="Arial" w:hAnsi="Arial" w:cs="Arial"/>
          <w:b w:val="0"/>
          <w:sz w:val="20"/>
          <w:szCs w:val="20"/>
          <w:u w:val="none"/>
        </w:rPr>
        <w:t>i min. 21 dnů před termínem plnění projektovou dokumentaci včetně rozpočtu ke kontrole, a to ve dvou vyhotoveních a 1x v digitální podobě.</w:t>
      </w:r>
    </w:p>
    <w:p w14:paraId="4CD9A4CF" w14:textId="77777777" w:rsidR="001930EA" w:rsidRDefault="001373A8" w:rsidP="001930EA">
      <w:pPr>
        <w:numPr>
          <w:ilvl w:val="2"/>
          <w:numId w:val="3"/>
        </w:numPr>
        <w:spacing w:after="0" w:line="240" w:lineRule="auto"/>
        <w:ind w:left="1213"/>
        <w:jc w:val="both"/>
        <w:rPr>
          <w:rFonts w:cs="Arial"/>
          <w:sz w:val="20"/>
          <w:szCs w:val="20"/>
        </w:rPr>
      </w:pPr>
      <w:r w:rsidRPr="0026308F">
        <w:rPr>
          <w:rStyle w:val="l-L2Char"/>
          <w:rFonts w:cs="Arial"/>
          <w:sz w:val="20"/>
          <w:szCs w:val="20"/>
        </w:rPr>
        <w:t xml:space="preserve">Projektová dokumentace bude dodána </w:t>
      </w:r>
      <w:r w:rsidR="00024676" w:rsidRPr="0026308F">
        <w:rPr>
          <w:rStyle w:val="l-L2Char"/>
          <w:rFonts w:cs="Arial"/>
          <w:sz w:val="20"/>
          <w:szCs w:val="20"/>
        </w:rPr>
        <w:t>Objednatel</w:t>
      </w:r>
      <w:r w:rsidRPr="0026308F">
        <w:rPr>
          <w:rStyle w:val="l-L2Char"/>
          <w:rFonts w:cs="Arial"/>
          <w:sz w:val="20"/>
          <w:szCs w:val="20"/>
        </w:rPr>
        <w:t>i v</w:t>
      </w:r>
      <w:r w:rsidRPr="0026308F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2A3DE7" w:rsidRPr="0026308F">
        <w:rPr>
          <w:rStyle w:val="l-L2Char"/>
          <w:rFonts w:cs="Arial"/>
          <w:sz w:val="20"/>
          <w:szCs w:val="20"/>
          <w:lang w:eastAsia="en-US"/>
        </w:rPr>
        <w:t>10</w:t>
      </w:r>
      <w:r w:rsidRPr="0026308F">
        <w:rPr>
          <w:rStyle w:val="l-L2Char"/>
          <w:rFonts w:cs="Arial"/>
          <w:sz w:val="20"/>
          <w:szCs w:val="20"/>
          <w:lang w:eastAsia="en-US"/>
        </w:rPr>
        <w:t xml:space="preserve"> vyhotoveních</w:t>
      </w:r>
      <w:r w:rsidRPr="0026308F">
        <w:rPr>
          <w:rStyle w:val="l-L2Char"/>
          <w:rFonts w:cs="Arial"/>
          <w:sz w:val="20"/>
          <w:szCs w:val="20"/>
        </w:rPr>
        <w:t xml:space="preserve"> v</w:t>
      </w:r>
      <w:r w:rsidRPr="0026308F">
        <w:rPr>
          <w:rStyle w:val="l-L2Char"/>
          <w:rFonts w:cs="Arial"/>
          <w:sz w:val="20"/>
          <w:szCs w:val="20"/>
          <w:lang w:eastAsia="en-US"/>
        </w:rPr>
        <w:t xml:space="preserve"> písemné</w:t>
      </w:r>
      <w:r w:rsidRPr="0026308F">
        <w:rPr>
          <w:rStyle w:val="l-L2Char"/>
          <w:rFonts w:cs="Arial"/>
          <w:sz w:val="20"/>
          <w:szCs w:val="20"/>
        </w:rPr>
        <w:t xml:space="preserve"> podobě</w:t>
      </w:r>
      <w:r w:rsidR="00BF7078" w:rsidRPr="0026308F">
        <w:rPr>
          <w:rStyle w:val="l-L2Char"/>
          <w:rFonts w:cs="Arial"/>
          <w:sz w:val="20"/>
          <w:szCs w:val="20"/>
        </w:rPr>
        <w:t>,</w:t>
      </w:r>
      <w:r w:rsidRPr="0026308F">
        <w:rPr>
          <w:rStyle w:val="l-L2Char"/>
          <w:rFonts w:cs="Arial"/>
          <w:sz w:val="20"/>
          <w:szCs w:val="20"/>
        </w:rPr>
        <w:t xml:space="preserve"> </w:t>
      </w:r>
      <w:r w:rsidR="00BF7078" w:rsidRPr="0026308F">
        <w:rPr>
          <w:sz w:val="20"/>
          <w:szCs w:val="20"/>
        </w:rPr>
        <w:t xml:space="preserve">přičemž 4 </w:t>
      </w:r>
      <w:proofErr w:type="spellStart"/>
      <w:r w:rsidR="00BF7078" w:rsidRPr="0026308F">
        <w:rPr>
          <w:sz w:val="20"/>
          <w:szCs w:val="20"/>
        </w:rPr>
        <w:t>paré</w:t>
      </w:r>
      <w:proofErr w:type="spellEnd"/>
      <w:r w:rsidR="00BF7078" w:rsidRPr="0026308F">
        <w:rPr>
          <w:sz w:val="20"/>
          <w:szCs w:val="20"/>
        </w:rPr>
        <w:t xml:space="preserve"> budou opatřena autorizačním razítkem a podpisem oprávněné osoby,</w:t>
      </w:r>
      <w:r w:rsidR="00BF7078" w:rsidRPr="0026308F">
        <w:rPr>
          <w:rStyle w:val="l-L2Char"/>
          <w:rFonts w:cs="Arial"/>
          <w:sz w:val="20"/>
          <w:szCs w:val="20"/>
          <w:lang w:eastAsia="en-US"/>
        </w:rPr>
        <w:t xml:space="preserve"> </w:t>
      </w:r>
      <w:r w:rsidR="0030522C" w:rsidRPr="001B49CD">
        <w:rPr>
          <w:rFonts w:cs="Arial"/>
          <w:sz w:val="20"/>
          <w:szCs w:val="20"/>
        </w:rPr>
        <w:t>polohopisné a výškopisné zaměření</w:t>
      </w:r>
      <w:r w:rsidR="0030522C">
        <w:rPr>
          <w:rFonts w:cs="Arial"/>
          <w:sz w:val="20"/>
          <w:szCs w:val="20"/>
        </w:rPr>
        <w:t xml:space="preserve"> a</w:t>
      </w:r>
      <w:r w:rsidR="0030522C" w:rsidRPr="001B49CD">
        <w:rPr>
          <w:rFonts w:cs="Arial"/>
          <w:sz w:val="20"/>
          <w:szCs w:val="20"/>
        </w:rPr>
        <w:t xml:space="preserve"> geotechnický průzkum ve 3 vyhotoveních</w:t>
      </w:r>
      <w:r w:rsidR="0030522C">
        <w:rPr>
          <w:rFonts w:cs="Arial"/>
          <w:sz w:val="20"/>
          <w:szCs w:val="20"/>
        </w:rPr>
        <w:t xml:space="preserve">, </w:t>
      </w:r>
      <w:r w:rsidR="0030522C" w:rsidRPr="001B49CD">
        <w:rPr>
          <w:rFonts w:cs="Arial"/>
          <w:sz w:val="20"/>
          <w:szCs w:val="20"/>
        </w:rPr>
        <w:t>slepý položkový rozpočet</w:t>
      </w:r>
      <w:r w:rsidR="0030522C">
        <w:rPr>
          <w:rFonts w:cs="Arial"/>
          <w:sz w:val="20"/>
          <w:szCs w:val="20"/>
        </w:rPr>
        <w:t xml:space="preserve"> a </w:t>
      </w:r>
      <w:r w:rsidR="0030522C" w:rsidRPr="001B49CD">
        <w:rPr>
          <w:rFonts w:cs="Arial"/>
          <w:sz w:val="20"/>
          <w:szCs w:val="20"/>
        </w:rPr>
        <w:t>vyplněný položkový rozpočet oceněný dle aktuální verze cenové soustavy ÚRS ve 4 vyhotoveních</w:t>
      </w:r>
      <w:r w:rsidR="001930EA">
        <w:rPr>
          <w:rFonts w:cs="Arial"/>
          <w:sz w:val="20"/>
          <w:szCs w:val="20"/>
        </w:rPr>
        <w:t>.</w:t>
      </w:r>
    </w:p>
    <w:p w14:paraId="1C60391C" w14:textId="2F38D759" w:rsidR="001373A8" w:rsidRDefault="001930EA" w:rsidP="004E4BFC">
      <w:pPr>
        <w:spacing w:after="0" w:line="240" w:lineRule="auto"/>
        <w:ind w:left="1213"/>
        <w:jc w:val="both"/>
        <w:rPr>
          <w:rStyle w:val="l-L2Char"/>
          <w:rFonts w:cs="Arial"/>
          <w:sz w:val="20"/>
          <w:szCs w:val="20"/>
        </w:rPr>
      </w:pPr>
      <w:r>
        <w:rPr>
          <w:rStyle w:val="l-L2Char"/>
          <w:rFonts w:cs="Arial"/>
          <w:sz w:val="20"/>
          <w:szCs w:val="20"/>
        </w:rPr>
        <w:t>Zároveň bude projektová dokumentace předána i v digitální formě</w:t>
      </w:r>
      <w:r w:rsidR="0030522C">
        <w:rPr>
          <w:rStyle w:val="l-L2Char"/>
          <w:rFonts w:cs="Arial"/>
          <w:sz w:val="20"/>
          <w:szCs w:val="20"/>
        </w:rPr>
        <w:t xml:space="preserve"> </w:t>
      </w:r>
      <w:r w:rsidR="001373A8" w:rsidRPr="0030522C">
        <w:rPr>
          <w:rStyle w:val="l-L2Char"/>
          <w:rFonts w:cs="Arial"/>
          <w:sz w:val="20"/>
          <w:szCs w:val="20"/>
        </w:rPr>
        <w:t xml:space="preserve">na CD </w:t>
      </w:r>
      <w:r w:rsidR="0030522C" w:rsidRPr="0030522C">
        <w:rPr>
          <w:rStyle w:val="l-L2Char"/>
          <w:rFonts w:cs="Arial"/>
          <w:sz w:val="20"/>
          <w:szCs w:val="20"/>
        </w:rPr>
        <w:t>nebo DVD</w:t>
      </w:r>
      <w:r w:rsidR="0030522C">
        <w:rPr>
          <w:rStyle w:val="l-L2Char"/>
          <w:rFonts w:cs="Arial"/>
          <w:sz w:val="20"/>
          <w:szCs w:val="20"/>
        </w:rPr>
        <w:t>, text</w:t>
      </w:r>
      <w:r w:rsidR="0030522C" w:rsidRPr="0030522C">
        <w:rPr>
          <w:rStyle w:val="l-L2Char"/>
          <w:rFonts w:cs="Arial"/>
          <w:sz w:val="20"/>
          <w:szCs w:val="20"/>
        </w:rPr>
        <w:t xml:space="preserve"> </w:t>
      </w:r>
      <w:r w:rsidR="001373A8" w:rsidRPr="0030522C">
        <w:rPr>
          <w:rStyle w:val="l-L2Char"/>
          <w:rFonts w:cs="Arial"/>
          <w:sz w:val="20"/>
          <w:szCs w:val="20"/>
        </w:rPr>
        <w:t>ve</w:t>
      </w:r>
      <w:r>
        <w:rPr>
          <w:rStyle w:val="l-L2Char"/>
          <w:rFonts w:cs="Arial"/>
          <w:sz w:val="20"/>
          <w:szCs w:val="20"/>
        </w:rPr>
        <w:t> </w:t>
      </w:r>
      <w:r w:rsidR="001373A8" w:rsidRPr="0030522C">
        <w:rPr>
          <w:rStyle w:val="l-L2Char"/>
          <w:rFonts w:cs="Arial"/>
          <w:sz w:val="20"/>
          <w:szCs w:val="20"/>
        </w:rPr>
        <w:t xml:space="preserve">formátu </w:t>
      </w:r>
      <w:r w:rsidR="0030522C">
        <w:rPr>
          <w:rStyle w:val="l-L2Char"/>
          <w:rFonts w:cs="Arial"/>
          <w:sz w:val="20"/>
          <w:szCs w:val="20"/>
        </w:rPr>
        <w:t>„doc“ (popř. „</w:t>
      </w:r>
      <w:proofErr w:type="spellStart"/>
      <w:r w:rsidR="0030522C">
        <w:rPr>
          <w:rStyle w:val="l-L2Char"/>
          <w:rFonts w:cs="Arial"/>
          <w:sz w:val="20"/>
          <w:szCs w:val="20"/>
        </w:rPr>
        <w:t>docx</w:t>
      </w:r>
      <w:proofErr w:type="spellEnd"/>
      <w:r w:rsidR="0030522C">
        <w:rPr>
          <w:rStyle w:val="l-L2Char"/>
          <w:rFonts w:cs="Arial"/>
          <w:sz w:val="20"/>
          <w:szCs w:val="20"/>
        </w:rPr>
        <w:t xml:space="preserve">“) a </w:t>
      </w:r>
      <w:r w:rsidR="001373A8" w:rsidRPr="0030522C">
        <w:rPr>
          <w:rStyle w:val="l-L2Char"/>
          <w:rFonts w:cs="Arial"/>
          <w:sz w:val="20"/>
          <w:szCs w:val="20"/>
        </w:rPr>
        <w:t>„</w:t>
      </w:r>
      <w:proofErr w:type="spellStart"/>
      <w:r w:rsidR="001373A8" w:rsidRPr="0030522C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1373A8" w:rsidRPr="0030522C">
        <w:rPr>
          <w:rStyle w:val="l-L2Char"/>
          <w:rFonts w:cs="Arial"/>
          <w:sz w:val="20"/>
          <w:szCs w:val="20"/>
          <w:lang w:eastAsia="en-US"/>
        </w:rPr>
        <w:t>“</w:t>
      </w:r>
      <w:r w:rsidR="0030522C">
        <w:rPr>
          <w:rStyle w:val="l-L2Char"/>
          <w:rFonts w:cs="Arial"/>
          <w:sz w:val="20"/>
          <w:szCs w:val="20"/>
          <w:lang w:eastAsia="en-US"/>
        </w:rPr>
        <w:t xml:space="preserve">, výkresy </w:t>
      </w:r>
      <w:r w:rsidR="0030522C" w:rsidRPr="0030522C">
        <w:rPr>
          <w:rStyle w:val="l-L2Char"/>
          <w:rFonts w:cs="Arial"/>
          <w:sz w:val="20"/>
          <w:szCs w:val="20"/>
        </w:rPr>
        <w:t>ve formátu „</w:t>
      </w:r>
      <w:proofErr w:type="spellStart"/>
      <w:r w:rsidR="0030522C" w:rsidRPr="0030522C">
        <w:rPr>
          <w:rStyle w:val="l-L2Char"/>
          <w:rFonts w:cs="Arial"/>
          <w:sz w:val="20"/>
          <w:szCs w:val="20"/>
          <w:lang w:eastAsia="en-US"/>
        </w:rPr>
        <w:t>pdf</w:t>
      </w:r>
      <w:proofErr w:type="spellEnd"/>
      <w:r w:rsidR="0030522C" w:rsidRPr="0030522C">
        <w:rPr>
          <w:rStyle w:val="l-L2Char"/>
          <w:rFonts w:cs="Arial"/>
          <w:sz w:val="20"/>
          <w:szCs w:val="20"/>
          <w:lang w:eastAsia="en-US"/>
        </w:rPr>
        <w:t xml:space="preserve">“ </w:t>
      </w:r>
      <w:r w:rsidR="0030522C">
        <w:rPr>
          <w:rStyle w:val="l-L2Char"/>
          <w:rFonts w:cs="Arial"/>
          <w:sz w:val="20"/>
          <w:szCs w:val="20"/>
          <w:lang w:eastAsia="en-US"/>
        </w:rPr>
        <w:t xml:space="preserve">a </w:t>
      </w:r>
      <w:r w:rsidR="001373A8" w:rsidRPr="0030522C">
        <w:rPr>
          <w:rStyle w:val="l-L2Char"/>
          <w:rFonts w:cs="Arial"/>
          <w:sz w:val="20"/>
          <w:szCs w:val="20"/>
          <w:lang w:eastAsia="en-US"/>
        </w:rPr>
        <w:t>„</w:t>
      </w:r>
      <w:proofErr w:type="spellStart"/>
      <w:r w:rsidR="001373A8" w:rsidRPr="0030522C">
        <w:rPr>
          <w:rStyle w:val="l-L2Char"/>
          <w:rFonts w:cs="Arial"/>
          <w:sz w:val="20"/>
          <w:szCs w:val="20"/>
          <w:lang w:eastAsia="en-US"/>
        </w:rPr>
        <w:t>dwg</w:t>
      </w:r>
      <w:proofErr w:type="spellEnd"/>
      <w:r w:rsidR="001373A8" w:rsidRPr="0030522C">
        <w:rPr>
          <w:rStyle w:val="l-L2Char"/>
          <w:rFonts w:cs="Arial"/>
          <w:sz w:val="20"/>
          <w:szCs w:val="20"/>
        </w:rPr>
        <w:t>“</w:t>
      </w:r>
      <w:r w:rsidR="0030522C">
        <w:rPr>
          <w:rStyle w:val="l-L2Char"/>
          <w:rFonts w:cs="Arial"/>
          <w:sz w:val="20"/>
          <w:szCs w:val="20"/>
        </w:rPr>
        <w:t xml:space="preserve"> nebo „</w:t>
      </w:r>
      <w:proofErr w:type="spellStart"/>
      <w:r w:rsidR="0030522C">
        <w:rPr>
          <w:rStyle w:val="l-L2Char"/>
          <w:rFonts w:cs="Arial"/>
          <w:sz w:val="20"/>
          <w:szCs w:val="20"/>
        </w:rPr>
        <w:t>dgn</w:t>
      </w:r>
      <w:proofErr w:type="spellEnd"/>
      <w:r w:rsidR="0030522C">
        <w:rPr>
          <w:rStyle w:val="l-L2Char"/>
          <w:rFonts w:cs="Arial"/>
          <w:sz w:val="20"/>
          <w:szCs w:val="20"/>
        </w:rPr>
        <w:t>“ (popř. „</w:t>
      </w:r>
      <w:proofErr w:type="spellStart"/>
      <w:r w:rsidR="0030522C">
        <w:rPr>
          <w:rStyle w:val="l-L2Char"/>
          <w:rFonts w:cs="Arial"/>
          <w:sz w:val="20"/>
          <w:szCs w:val="20"/>
        </w:rPr>
        <w:t>dxf</w:t>
      </w:r>
      <w:proofErr w:type="spellEnd"/>
      <w:r w:rsidR="0030522C">
        <w:rPr>
          <w:rStyle w:val="l-L2Char"/>
          <w:rFonts w:cs="Arial"/>
          <w:sz w:val="20"/>
          <w:szCs w:val="20"/>
        </w:rPr>
        <w:t>“)</w:t>
      </w:r>
      <w:r w:rsidR="001373A8" w:rsidRPr="0030522C">
        <w:rPr>
          <w:rStyle w:val="l-L2Char"/>
          <w:rFonts w:cs="Arial"/>
          <w:sz w:val="20"/>
          <w:szCs w:val="20"/>
        </w:rPr>
        <w:t>,</w:t>
      </w:r>
      <w:r>
        <w:rPr>
          <w:rStyle w:val="l-L2Char"/>
          <w:rFonts w:cs="Arial"/>
          <w:sz w:val="20"/>
          <w:szCs w:val="20"/>
        </w:rPr>
        <w:t xml:space="preserve"> </w:t>
      </w:r>
      <w:r w:rsidR="001373A8" w:rsidRPr="0030522C">
        <w:rPr>
          <w:rStyle w:val="l-L2Char"/>
          <w:rFonts w:cs="Arial"/>
          <w:sz w:val="20"/>
          <w:szCs w:val="20"/>
        </w:rPr>
        <w:t>rozpoč</w:t>
      </w:r>
      <w:r>
        <w:rPr>
          <w:rStyle w:val="l-L2Char"/>
          <w:rFonts w:cs="Arial"/>
          <w:sz w:val="20"/>
          <w:szCs w:val="20"/>
        </w:rPr>
        <w:t>et</w:t>
      </w:r>
      <w:r w:rsidR="001373A8" w:rsidRPr="0030522C">
        <w:rPr>
          <w:rStyle w:val="l-L2Char"/>
          <w:rFonts w:cs="Arial"/>
          <w:sz w:val="20"/>
          <w:szCs w:val="20"/>
        </w:rPr>
        <w:t xml:space="preserve"> stavby a</w:t>
      </w:r>
      <w:r w:rsidR="002A3DE7" w:rsidRPr="0030522C">
        <w:rPr>
          <w:rStyle w:val="l-L2Char"/>
          <w:rFonts w:cs="Arial"/>
          <w:sz w:val="20"/>
          <w:szCs w:val="20"/>
        </w:rPr>
        <w:t> </w:t>
      </w:r>
      <w:r w:rsidR="001373A8" w:rsidRPr="0030522C">
        <w:rPr>
          <w:rStyle w:val="l-L2Char"/>
          <w:rFonts w:cs="Arial"/>
          <w:sz w:val="20"/>
          <w:szCs w:val="20"/>
        </w:rPr>
        <w:t xml:space="preserve">výkaz výměr ve formátu </w:t>
      </w:r>
      <w:r>
        <w:rPr>
          <w:rStyle w:val="l-L2Char"/>
          <w:rFonts w:cs="Arial"/>
          <w:sz w:val="20"/>
          <w:szCs w:val="20"/>
        </w:rPr>
        <w:t>„</w:t>
      </w:r>
      <w:proofErr w:type="spellStart"/>
      <w:r w:rsidR="001373A8" w:rsidRPr="0030522C">
        <w:rPr>
          <w:rStyle w:val="l-L2Char"/>
          <w:rFonts w:cs="Arial"/>
          <w:sz w:val="20"/>
          <w:szCs w:val="20"/>
        </w:rPr>
        <w:t>xls</w:t>
      </w:r>
      <w:proofErr w:type="spellEnd"/>
      <w:r>
        <w:rPr>
          <w:rStyle w:val="l-L2Char"/>
          <w:rFonts w:cs="Arial"/>
          <w:sz w:val="20"/>
          <w:szCs w:val="20"/>
        </w:rPr>
        <w:t>“ (popř. „</w:t>
      </w:r>
      <w:proofErr w:type="spellStart"/>
      <w:r w:rsidR="001373A8" w:rsidRPr="0030522C">
        <w:rPr>
          <w:rStyle w:val="l-L2Char"/>
          <w:rFonts w:cs="Arial"/>
          <w:sz w:val="20"/>
          <w:szCs w:val="20"/>
        </w:rPr>
        <w:t>xlsx</w:t>
      </w:r>
      <w:proofErr w:type="spellEnd"/>
      <w:r>
        <w:rPr>
          <w:rStyle w:val="l-L2Char"/>
          <w:rFonts w:cs="Arial"/>
          <w:sz w:val="20"/>
          <w:szCs w:val="20"/>
        </w:rPr>
        <w:t>“)</w:t>
      </w:r>
      <w:r w:rsidR="001373A8" w:rsidRPr="0030522C">
        <w:rPr>
          <w:rStyle w:val="l-L2Char"/>
          <w:rFonts w:cs="Arial"/>
          <w:sz w:val="20"/>
          <w:szCs w:val="20"/>
        </w:rPr>
        <w:t xml:space="preserve"> pro </w:t>
      </w:r>
      <w:r w:rsidR="004E4BFC">
        <w:rPr>
          <w:rStyle w:val="l-L2Char"/>
          <w:rFonts w:cs="Arial"/>
          <w:sz w:val="20"/>
          <w:szCs w:val="20"/>
        </w:rPr>
        <w:t>každý stavební objekt</w:t>
      </w:r>
      <w:r w:rsidR="001373A8" w:rsidRPr="0030522C">
        <w:rPr>
          <w:rStyle w:val="l-L2Char"/>
          <w:rFonts w:cs="Arial"/>
          <w:sz w:val="20"/>
          <w:szCs w:val="20"/>
        </w:rPr>
        <w:t xml:space="preserve"> zvlášť.</w:t>
      </w:r>
    </w:p>
    <w:p w14:paraId="32AA34D8" w14:textId="3436507D" w:rsidR="004E4BFC" w:rsidRPr="0030522C" w:rsidRDefault="004E4BFC" w:rsidP="001930EA">
      <w:pPr>
        <w:spacing w:line="240" w:lineRule="auto"/>
        <w:ind w:left="1212"/>
        <w:jc w:val="both"/>
        <w:rPr>
          <w:rStyle w:val="l-L2Char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1B49CD">
        <w:rPr>
          <w:rFonts w:cs="Arial"/>
          <w:sz w:val="20"/>
          <w:szCs w:val="20"/>
        </w:rPr>
        <w:t>ravomocná stavební povolení (případně jiná forma písemného souhlasu s realizací)</w:t>
      </w:r>
      <w:r>
        <w:rPr>
          <w:rFonts w:cs="Arial"/>
          <w:sz w:val="20"/>
          <w:szCs w:val="20"/>
        </w:rPr>
        <w:t xml:space="preserve"> budou předána v originále.</w:t>
      </w:r>
    </w:p>
    <w:p w14:paraId="327BB613" w14:textId="77777777" w:rsidR="001373A8" w:rsidRPr="0026308F" w:rsidRDefault="001373A8" w:rsidP="00024676">
      <w:pPr>
        <w:pStyle w:val="l-L1"/>
        <w:keepNext w:val="0"/>
        <w:numPr>
          <w:ilvl w:val="1"/>
          <w:numId w:val="3"/>
        </w:numPr>
        <w:spacing w:before="240" w:after="120" w:line="240" w:lineRule="auto"/>
        <w:ind w:left="782" w:hanging="357"/>
        <w:jc w:val="left"/>
        <w:rPr>
          <w:rStyle w:val="l-L2Char"/>
          <w:rFonts w:cs="Arial"/>
          <w:sz w:val="20"/>
          <w:szCs w:val="20"/>
          <w:u w:val="none"/>
        </w:rPr>
      </w:pPr>
      <w:r w:rsidRPr="0026308F">
        <w:rPr>
          <w:rStyle w:val="l-L2Char"/>
          <w:rFonts w:cs="Arial"/>
          <w:sz w:val="20"/>
          <w:szCs w:val="20"/>
          <w:u w:val="none"/>
        </w:rPr>
        <w:t>Podklady nezbytné pro tvorbu Díla:</w:t>
      </w:r>
    </w:p>
    <w:p w14:paraId="4F04B4A5" w14:textId="2AD37B1D" w:rsidR="001373A8" w:rsidRPr="0026308F" w:rsidRDefault="00024676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1276" w:hanging="64"/>
        <w:jc w:val="both"/>
        <w:rPr>
          <w:rStyle w:val="l-L2Char"/>
          <w:rFonts w:cs="Arial"/>
          <w:sz w:val="20"/>
          <w:szCs w:val="20"/>
        </w:rPr>
      </w:pPr>
      <w:r w:rsidRPr="0026308F">
        <w:rPr>
          <w:rStyle w:val="l-L2Char"/>
          <w:rFonts w:cs="Arial"/>
          <w:sz w:val="20"/>
          <w:szCs w:val="20"/>
        </w:rPr>
        <w:t>Zhotovitel</w:t>
      </w:r>
      <w:r w:rsidR="001373A8" w:rsidRPr="0026308F">
        <w:rPr>
          <w:rStyle w:val="l-L2Char"/>
          <w:rFonts w:cs="Arial"/>
          <w:sz w:val="20"/>
          <w:szCs w:val="20"/>
        </w:rPr>
        <w:t xml:space="preserve"> je povinen </w:t>
      </w:r>
      <w:r w:rsidR="001373A8" w:rsidRPr="0026308F">
        <w:rPr>
          <w:rStyle w:val="l-L2Char"/>
          <w:rFonts w:cs="Arial"/>
          <w:b w:val="0"/>
          <w:sz w:val="20"/>
          <w:szCs w:val="20"/>
          <w:u w:val="none"/>
        </w:rPr>
        <w:t xml:space="preserve">vyhotovit projektovou dokumentaci dle níže uvedených podkladů: </w:t>
      </w:r>
    </w:p>
    <w:p w14:paraId="0292EB32" w14:textId="77777777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both"/>
        <w:rPr>
          <w:rStyle w:val="l-L2Char"/>
          <w:rFonts w:cs="Arial"/>
          <w:sz w:val="20"/>
          <w:szCs w:val="20"/>
          <w:u w:val="none"/>
        </w:rPr>
      </w:pPr>
      <w:r w:rsidRPr="0026308F">
        <w:rPr>
          <w:rStyle w:val="l-L2Char"/>
          <w:rFonts w:cs="Arial"/>
          <w:sz w:val="20"/>
          <w:szCs w:val="20"/>
          <w:u w:val="none"/>
        </w:rPr>
        <w:t>Dokumentační základna Díla (podklady pro zpracování projektové dokumentace):</w:t>
      </w:r>
    </w:p>
    <w:p w14:paraId="59559B0E" w14:textId="15597ED9" w:rsidR="001373A8" w:rsidRPr="0026308F" w:rsidRDefault="001373A8" w:rsidP="00024676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1213"/>
        <w:jc w:val="left"/>
        <w:rPr>
          <w:rFonts w:ascii="Arial" w:hAnsi="Arial" w:cs="Arial"/>
          <w:b w:val="0"/>
          <w:sz w:val="20"/>
          <w:szCs w:val="20"/>
          <w:u w:val="none"/>
          <w:lang w:val="en-US"/>
        </w:rPr>
      </w:pP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Technická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zpráva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PSZ, </w:t>
      </w: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Situace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PSZ</w:t>
      </w:r>
      <w:r w:rsidR="005B3F1A"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, DTR</w:t>
      </w:r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</w:p>
    <w:p w14:paraId="25640C65" w14:textId="29F92399" w:rsidR="00D9040F" w:rsidRDefault="00D9040F" w:rsidP="008A0651">
      <w:pPr>
        <w:pStyle w:val="l-L1"/>
        <w:keepNext w:val="0"/>
        <w:numPr>
          <w:ilvl w:val="0"/>
          <w:numId w:val="0"/>
        </w:numPr>
        <w:spacing w:before="0" w:after="0" w:line="240" w:lineRule="auto"/>
        <w:ind w:left="1213"/>
        <w:jc w:val="left"/>
        <w:rPr>
          <w:rFonts w:ascii="Arial" w:hAnsi="Arial" w:cs="Arial"/>
          <w:b w:val="0"/>
          <w:sz w:val="20"/>
          <w:szCs w:val="20"/>
          <w:u w:val="none"/>
          <w:lang w:val="en-US"/>
        </w:rPr>
      </w:pP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Zápis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z </w:t>
      </w: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jednání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o</w:t>
      </w:r>
      <w:r w:rsid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26308F">
        <w:rPr>
          <w:rFonts w:ascii="Arial" w:hAnsi="Arial" w:cs="Arial"/>
          <w:b w:val="0"/>
          <w:sz w:val="20"/>
          <w:szCs w:val="20"/>
          <w:u w:val="none"/>
          <w:lang w:val="en-US"/>
        </w:rPr>
        <w:t>přípravě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realiza</w:t>
      </w:r>
      <w:r w:rsidR="003C7CC1">
        <w:rPr>
          <w:rFonts w:ascii="Arial" w:hAnsi="Arial" w:cs="Arial"/>
          <w:b w:val="0"/>
          <w:sz w:val="20"/>
          <w:szCs w:val="20"/>
          <w:u w:val="none"/>
          <w:lang w:val="en-US"/>
        </w:rPr>
        <w:t>cí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společných zařízení ze </w:t>
      </w:r>
      <w:proofErr w:type="spellStart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dne</w:t>
      </w:r>
      <w:proofErr w:type="spellEnd"/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 xml:space="preserve"> </w:t>
      </w:r>
      <w:r w:rsidR="0026308F">
        <w:rPr>
          <w:rFonts w:ascii="Arial" w:hAnsi="Arial" w:cs="Arial"/>
          <w:b w:val="0"/>
          <w:sz w:val="20"/>
          <w:szCs w:val="20"/>
          <w:u w:val="none"/>
          <w:lang w:val="en-US"/>
        </w:rPr>
        <w:t>4. 9</w:t>
      </w:r>
      <w:r w:rsidRPr="0026308F">
        <w:rPr>
          <w:rFonts w:ascii="Arial" w:hAnsi="Arial" w:cs="Arial"/>
          <w:b w:val="0"/>
          <w:sz w:val="20"/>
          <w:szCs w:val="20"/>
          <w:u w:val="none"/>
          <w:lang w:val="en-US"/>
        </w:rPr>
        <w:t>. 2018</w:t>
      </w:r>
    </w:p>
    <w:p w14:paraId="55D772A8" w14:textId="639FEA04" w:rsidR="00A9037C" w:rsidRPr="008A0651" w:rsidRDefault="008A0651" w:rsidP="00024676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1213"/>
        <w:jc w:val="left"/>
        <w:rPr>
          <w:rStyle w:val="l-L2Char"/>
          <w:rFonts w:cs="Arial"/>
          <w:b w:val="0"/>
          <w:sz w:val="20"/>
          <w:szCs w:val="20"/>
          <w:u w:val="none"/>
        </w:rPr>
      </w:pPr>
      <w:r w:rsidRPr="008A0651">
        <w:rPr>
          <w:rStyle w:val="l-L2Char"/>
          <w:rFonts w:cs="Arial"/>
          <w:b w:val="0"/>
          <w:sz w:val="20"/>
          <w:szCs w:val="20"/>
          <w:u w:val="none"/>
        </w:rPr>
        <w:t>Výpis z Usnesení z 6. zasedání Zastupitelstva obce Ropice konaného dne 21. 10. 2019</w:t>
      </w:r>
    </w:p>
    <w:p w14:paraId="442A4347" w14:textId="77777777" w:rsidR="001373A8" w:rsidRPr="0026308F" w:rsidRDefault="001373A8" w:rsidP="00024676">
      <w:pPr>
        <w:pStyle w:val="l-L1"/>
        <w:keepNext w:val="0"/>
        <w:numPr>
          <w:ilvl w:val="2"/>
          <w:numId w:val="3"/>
        </w:numPr>
        <w:spacing w:before="120" w:after="120" w:line="240" w:lineRule="auto"/>
        <w:jc w:val="left"/>
        <w:rPr>
          <w:rStyle w:val="l-L2Char"/>
          <w:rFonts w:cs="Arial"/>
          <w:sz w:val="20"/>
          <w:szCs w:val="20"/>
          <w:u w:val="none"/>
        </w:rPr>
      </w:pPr>
      <w:r w:rsidRPr="0026308F">
        <w:rPr>
          <w:rStyle w:val="l-L2Char"/>
          <w:rFonts w:cs="Arial"/>
          <w:sz w:val="20"/>
          <w:szCs w:val="20"/>
          <w:u w:val="none"/>
        </w:rPr>
        <w:t>Plán společných zařízení:</w:t>
      </w:r>
    </w:p>
    <w:p w14:paraId="3B1BD983" w14:textId="220AC6A1" w:rsidR="002B2BE1" w:rsidRPr="0026308F" w:rsidRDefault="001373A8" w:rsidP="00024676">
      <w:pPr>
        <w:spacing w:line="240" w:lineRule="auto"/>
        <w:ind w:left="1200"/>
        <w:jc w:val="both"/>
        <w:rPr>
          <w:rStyle w:val="l-L2Char"/>
          <w:rFonts w:cs="Arial"/>
          <w:sz w:val="20"/>
          <w:szCs w:val="20"/>
        </w:rPr>
      </w:pPr>
      <w:r w:rsidRPr="0026308F">
        <w:rPr>
          <w:rStyle w:val="l-L2Char"/>
          <w:rFonts w:cs="Arial"/>
          <w:sz w:val="20"/>
          <w:szCs w:val="20"/>
        </w:rPr>
        <w:t xml:space="preserve">Plán společných zařízení schválený v rámci návrhu Komplexních pozemkových úprav </w:t>
      </w:r>
      <w:r w:rsidR="0026308F">
        <w:rPr>
          <w:rStyle w:val="l-L2Char"/>
          <w:rFonts w:cs="Arial"/>
          <w:sz w:val="20"/>
          <w:szCs w:val="20"/>
        </w:rPr>
        <w:t>Ropice</w:t>
      </w:r>
    </w:p>
    <w:p w14:paraId="650D5E56" w14:textId="4AC232C5" w:rsidR="003C7CC1" w:rsidRDefault="003C7CC1">
      <w:pPr>
        <w:spacing w:after="200" w:line="276" w:lineRule="auto"/>
        <w:rPr>
          <w:rStyle w:val="l-L2Char"/>
          <w:rFonts w:cs="Arial"/>
          <w:szCs w:val="22"/>
        </w:rPr>
      </w:pPr>
      <w:r>
        <w:rPr>
          <w:rStyle w:val="l-L2Char"/>
          <w:rFonts w:cs="Arial"/>
          <w:szCs w:val="22"/>
        </w:rPr>
        <w:br w:type="page"/>
      </w:r>
    </w:p>
    <w:p w14:paraId="2011C425" w14:textId="77777777" w:rsidR="00A2157A" w:rsidRPr="00420F0E" w:rsidRDefault="00A2157A" w:rsidP="00024676">
      <w:pPr>
        <w:pStyle w:val="Nadpis1"/>
        <w:keepNext w:val="0"/>
        <w:spacing w:line="240" w:lineRule="auto"/>
        <w:jc w:val="center"/>
        <w:rPr>
          <w:sz w:val="22"/>
          <w:szCs w:val="22"/>
        </w:rPr>
      </w:pPr>
      <w:r w:rsidRPr="00420F0E">
        <w:rPr>
          <w:sz w:val="22"/>
          <w:szCs w:val="22"/>
        </w:rPr>
        <w:lastRenderedPageBreak/>
        <w:t>Příloha č. 2 – Podrobná specifikace Plnění v souvislosti s vypracováním podrobného geotechnického průzkumu</w:t>
      </w:r>
    </w:p>
    <w:p w14:paraId="649E856C" w14:textId="77777777" w:rsidR="00A2157A" w:rsidRPr="00420F0E" w:rsidRDefault="00A2157A" w:rsidP="00024676">
      <w:pPr>
        <w:pStyle w:val="l-L1"/>
        <w:keepNext w:val="0"/>
        <w:numPr>
          <w:ilvl w:val="0"/>
          <w:numId w:val="4"/>
        </w:numPr>
        <w:spacing w:before="120" w:after="120" w:line="240" w:lineRule="auto"/>
        <w:jc w:val="left"/>
        <w:rPr>
          <w:rStyle w:val="l-L2Char"/>
          <w:rFonts w:cs="Arial"/>
          <w:szCs w:val="22"/>
          <w:u w:val="none"/>
        </w:rPr>
      </w:pPr>
      <w:r w:rsidRPr="00420F0E">
        <w:rPr>
          <w:rStyle w:val="l-L2Char"/>
          <w:rFonts w:cs="Arial"/>
          <w:szCs w:val="22"/>
          <w:u w:val="none"/>
        </w:rPr>
        <w:t>Plnění</w:t>
      </w:r>
    </w:p>
    <w:p w14:paraId="3071731A" w14:textId="77777777" w:rsidR="00A2157A" w:rsidRPr="00420F0E" w:rsidRDefault="00A2157A" w:rsidP="00024676">
      <w:pPr>
        <w:pStyle w:val="l-L1"/>
        <w:keepNext w:val="0"/>
        <w:numPr>
          <w:ilvl w:val="1"/>
          <w:numId w:val="4"/>
        </w:numPr>
        <w:spacing w:before="120" w:after="120" w:line="240" w:lineRule="auto"/>
        <w:jc w:val="left"/>
        <w:rPr>
          <w:rStyle w:val="l-L2Char"/>
          <w:rFonts w:cs="Arial"/>
          <w:szCs w:val="22"/>
          <w:u w:val="none"/>
        </w:rPr>
      </w:pPr>
      <w:r w:rsidRPr="00420F0E">
        <w:rPr>
          <w:rStyle w:val="l-L2Char"/>
          <w:rFonts w:cs="Arial"/>
          <w:szCs w:val="22"/>
          <w:u w:val="none"/>
        </w:rPr>
        <w:t>Podmínky provádění Plnění</w:t>
      </w:r>
    </w:p>
    <w:p w14:paraId="0B597162" w14:textId="4BDD32F3" w:rsidR="00A2157A" w:rsidRPr="003C7CC1" w:rsidRDefault="00A2157A" w:rsidP="00024676">
      <w:pPr>
        <w:pStyle w:val="l-L1"/>
        <w:keepNext w:val="0"/>
        <w:numPr>
          <w:ilvl w:val="2"/>
          <w:numId w:val="5"/>
        </w:numPr>
        <w:spacing w:before="120" w:after="120" w:line="240" w:lineRule="auto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3C7CC1">
        <w:rPr>
          <w:rFonts w:ascii="Arial" w:hAnsi="Arial" w:cs="Arial"/>
          <w:b w:val="0"/>
          <w:sz w:val="20"/>
          <w:szCs w:val="20"/>
          <w:u w:val="none"/>
        </w:rPr>
        <w:t xml:space="preserve">Pro stanovení podmínek pro zpracování projektové dokumentace pro realizaci stavby vždy slouží podrobný geotechnický průzkum. </w:t>
      </w:r>
      <w:r w:rsidR="00420667" w:rsidRPr="003C7CC1">
        <w:rPr>
          <w:rFonts w:ascii="Arial" w:hAnsi="Arial" w:cs="Arial"/>
          <w:b w:val="0"/>
          <w:sz w:val="20"/>
          <w:szCs w:val="20"/>
          <w:u w:val="none"/>
        </w:rPr>
        <w:t xml:space="preserve">Předběžný geotechnický průzkum nebyl v rámci KoPÚ </w:t>
      </w:r>
      <w:r w:rsidR="003C7CC1">
        <w:rPr>
          <w:rFonts w:ascii="Arial" w:hAnsi="Arial" w:cs="Arial"/>
          <w:b w:val="0"/>
          <w:sz w:val="20"/>
          <w:szCs w:val="20"/>
          <w:u w:val="none"/>
        </w:rPr>
        <w:t>Ropice</w:t>
      </w:r>
      <w:r w:rsidR="00420667" w:rsidRPr="003C7CC1">
        <w:rPr>
          <w:rFonts w:ascii="Arial" w:hAnsi="Arial" w:cs="Arial"/>
          <w:b w:val="0"/>
          <w:sz w:val="20"/>
          <w:szCs w:val="20"/>
          <w:u w:val="none"/>
        </w:rPr>
        <w:t xml:space="preserve"> proveden.</w:t>
      </w:r>
    </w:p>
    <w:p w14:paraId="2EBEAE78" w14:textId="6DD079E5" w:rsidR="0037673F" w:rsidRPr="003C7CC1" w:rsidRDefault="0037673F" w:rsidP="00024676">
      <w:pPr>
        <w:pStyle w:val="l-L1"/>
        <w:keepNext w:val="0"/>
        <w:numPr>
          <w:ilvl w:val="2"/>
          <w:numId w:val="5"/>
        </w:numPr>
        <w:suppressAutoHyphens w:val="0"/>
        <w:spacing w:before="120" w:after="0" w:line="240" w:lineRule="auto"/>
        <w:jc w:val="both"/>
        <w:outlineLvl w:val="9"/>
        <w:rPr>
          <w:rFonts w:ascii="Arial" w:hAnsi="Arial" w:cs="Arial"/>
          <w:b w:val="0"/>
          <w:sz w:val="20"/>
          <w:szCs w:val="20"/>
          <w:u w:val="none"/>
        </w:rPr>
      </w:pPr>
      <w:r w:rsidRPr="003C7CC1">
        <w:rPr>
          <w:rFonts w:ascii="Arial" w:hAnsi="Arial" w:cs="Arial"/>
          <w:b w:val="0"/>
          <w:sz w:val="20"/>
          <w:szCs w:val="20"/>
          <w:u w:val="none"/>
        </w:rPr>
        <w:t>Zadání a požadavky na podrobný geotechnický průzkum jsou na průzkum pro polní cesty.</w:t>
      </w:r>
    </w:p>
    <w:p w14:paraId="27B78256" w14:textId="49208980" w:rsidR="00AC28DF" w:rsidRPr="003C7CC1" w:rsidRDefault="00A2157A" w:rsidP="00024676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144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3C7CC1">
        <w:rPr>
          <w:rFonts w:ascii="Arial" w:hAnsi="Arial" w:cs="Arial"/>
          <w:b w:val="0"/>
          <w:sz w:val="20"/>
          <w:szCs w:val="20"/>
          <w:u w:val="none"/>
        </w:rPr>
        <w:t>Specifikace obsahuje požadavky na:</w:t>
      </w:r>
    </w:p>
    <w:p w14:paraId="015F7447" w14:textId="78158D09" w:rsidR="00A2157A" w:rsidRPr="003C7CC1" w:rsidRDefault="00A2157A" w:rsidP="00024676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1440"/>
        <w:jc w:val="both"/>
        <w:rPr>
          <w:rFonts w:ascii="Arial" w:hAnsi="Arial" w:cs="Arial"/>
          <w:b w:val="0"/>
          <w:sz w:val="20"/>
          <w:szCs w:val="20"/>
          <w:u w:val="none"/>
        </w:rPr>
      </w:pPr>
      <w:r w:rsidRPr="003C7CC1">
        <w:rPr>
          <w:rFonts w:ascii="Arial" w:hAnsi="Arial" w:cs="Arial"/>
          <w:b w:val="0"/>
          <w:sz w:val="20"/>
          <w:szCs w:val="20"/>
          <w:u w:val="none"/>
        </w:rPr>
        <w:t>A.</w:t>
      </w:r>
      <w:r w:rsidR="00AC28DF" w:rsidRPr="003C7CC1">
        <w:rPr>
          <w:rFonts w:ascii="Arial" w:hAnsi="Arial" w:cs="Arial"/>
          <w:b w:val="0"/>
          <w:sz w:val="20"/>
          <w:szCs w:val="20"/>
          <w:u w:val="none"/>
        </w:rPr>
        <w:t> </w:t>
      </w:r>
      <w:r w:rsidRPr="003C7CC1">
        <w:rPr>
          <w:rFonts w:ascii="Arial" w:hAnsi="Arial" w:cs="Arial"/>
          <w:b w:val="0"/>
          <w:sz w:val="20"/>
          <w:szCs w:val="20"/>
          <w:u w:val="none"/>
        </w:rPr>
        <w:t>mapové podklady, B. technické práce a podklady, C. terénní měření a</w:t>
      </w:r>
      <w:r w:rsidR="00AC28DF" w:rsidRPr="003C7CC1">
        <w:rPr>
          <w:rFonts w:ascii="Arial" w:hAnsi="Arial" w:cs="Arial"/>
          <w:b w:val="0"/>
          <w:sz w:val="20"/>
          <w:szCs w:val="20"/>
          <w:u w:val="none"/>
        </w:rPr>
        <w:t> </w:t>
      </w:r>
      <w:r w:rsidRPr="003C7CC1">
        <w:rPr>
          <w:rFonts w:ascii="Arial" w:hAnsi="Arial" w:cs="Arial"/>
          <w:b w:val="0"/>
          <w:sz w:val="20"/>
          <w:szCs w:val="20"/>
          <w:u w:val="none"/>
        </w:rPr>
        <w:t xml:space="preserve">laboratorní zkoušky, D. náležitosti závěrečné zprávy a E. členění díla. </w:t>
      </w:r>
    </w:p>
    <w:p w14:paraId="45FC79B2" w14:textId="77777777" w:rsidR="00A2157A" w:rsidRPr="00420F0E" w:rsidRDefault="00A2157A" w:rsidP="00024676">
      <w:pPr>
        <w:pStyle w:val="l-L1"/>
        <w:keepNext w:val="0"/>
        <w:numPr>
          <w:ilvl w:val="0"/>
          <w:numId w:val="0"/>
        </w:numPr>
        <w:spacing w:before="120" w:after="120" w:line="240" w:lineRule="auto"/>
        <w:jc w:val="left"/>
        <w:rPr>
          <w:rFonts w:ascii="Arial" w:hAnsi="Arial" w:cs="Arial"/>
          <w:b w:val="0"/>
          <w:szCs w:val="22"/>
          <w:u w:val="none"/>
        </w:rPr>
      </w:pPr>
    </w:p>
    <w:p w14:paraId="01D57A76" w14:textId="77777777" w:rsidR="00A2157A" w:rsidRPr="00420F0E" w:rsidRDefault="00A2157A" w:rsidP="00024676">
      <w:pPr>
        <w:widowControl w:val="0"/>
        <w:numPr>
          <w:ilvl w:val="1"/>
          <w:numId w:val="4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20F0E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20F0E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20F0E">
        <w:rPr>
          <w:rFonts w:eastAsia="Calibri" w:cs="Arial"/>
          <w:b/>
          <w:bCs/>
          <w:szCs w:val="22"/>
          <w:u w:val="single" w:color="000000"/>
        </w:rPr>
        <w:t>a</w:t>
      </w:r>
      <w:r w:rsidRPr="00420F0E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20F0E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20F0E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20F0E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20F0E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20F0E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20F0E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20F0E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39116AA2" w14:textId="77777777" w:rsidR="00A2157A" w:rsidRPr="00420F0E" w:rsidRDefault="00A2157A" w:rsidP="00024676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A2157A" w:rsidRPr="003C7CC1" w14:paraId="45D5E0E5" w14:textId="77777777" w:rsidTr="0037673F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48A09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b/>
                <w:sz w:val="20"/>
                <w:szCs w:val="20"/>
              </w:rPr>
            </w:pPr>
            <w:r w:rsidRPr="003C7CC1">
              <w:rPr>
                <w:rFonts w:cs="Arial"/>
                <w:b/>
                <w:spacing w:val="-1"/>
                <w:sz w:val="20"/>
                <w:szCs w:val="20"/>
              </w:rPr>
              <w:t xml:space="preserve">A. </w:t>
            </w:r>
            <w:proofErr w:type="spellStart"/>
            <w:r w:rsidRPr="003C7CC1">
              <w:rPr>
                <w:rFonts w:cs="Arial"/>
                <w:b/>
                <w:spacing w:val="-1"/>
                <w:sz w:val="20"/>
                <w:szCs w:val="20"/>
              </w:rPr>
              <w:t>Podklady</w:t>
            </w:r>
            <w:proofErr w:type="spellEnd"/>
            <w:r w:rsidRPr="003C7CC1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b/>
                <w:spacing w:val="-2"/>
                <w:sz w:val="20"/>
                <w:szCs w:val="20"/>
              </w:rPr>
              <w:t>pro</w:t>
            </w:r>
            <w:r w:rsidRPr="003C7CC1">
              <w:rPr>
                <w:rFonts w:cs="Arial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b/>
                <w:spacing w:val="-1"/>
                <w:sz w:val="20"/>
                <w:szCs w:val="20"/>
              </w:rPr>
              <w:t>zadání</w:t>
            </w:r>
            <w:proofErr w:type="spellEnd"/>
            <w:r w:rsidRPr="003C7CC1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b/>
                <w:spacing w:val="-1"/>
                <w:sz w:val="20"/>
                <w:szCs w:val="20"/>
              </w:rPr>
              <w:t>průzkumu</w:t>
            </w:r>
            <w:proofErr w:type="spellEnd"/>
            <w:r w:rsidRPr="003C7CC1">
              <w:rPr>
                <w:rFonts w:cs="Arial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07C86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b/>
                <w:spacing w:val="-1"/>
                <w:sz w:val="20"/>
                <w:szCs w:val="20"/>
              </w:rPr>
            </w:pPr>
          </w:p>
        </w:tc>
      </w:tr>
      <w:tr w:rsidR="00A2157A" w:rsidRPr="003C7CC1" w14:paraId="0EA4DA6A" w14:textId="77777777" w:rsidTr="0037673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17E38" w14:textId="77777777" w:rsidR="00A2157A" w:rsidRPr="003C7CC1" w:rsidRDefault="00A2157A" w:rsidP="00024676">
            <w:pPr>
              <w:spacing w:line="240" w:lineRule="auto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Mapový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3F9B1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EE2DA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1A015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72C21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Zemníky</w:t>
            </w:r>
            <w:proofErr w:type="spellEnd"/>
          </w:p>
        </w:tc>
      </w:tr>
      <w:tr w:rsidR="00A2157A" w:rsidRPr="003C7CC1" w14:paraId="41EB3529" w14:textId="77777777" w:rsidTr="0037673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BC1B0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26B16" w14:textId="77777777" w:rsidR="00A2157A" w:rsidRPr="003C7CC1" w:rsidRDefault="00A2157A" w:rsidP="00024676">
            <w:pPr>
              <w:spacing w:line="240" w:lineRule="auto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2DEEB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EB27E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24C70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A2157A" w:rsidRPr="003C7CC1" w14:paraId="359B001F" w14:textId="77777777" w:rsidTr="0037673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342E1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99B8A" w14:textId="77777777" w:rsidR="00A2157A" w:rsidRPr="003C7CC1" w:rsidRDefault="00A2157A" w:rsidP="00024676">
            <w:pPr>
              <w:spacing w:line="240" w:lineRule="auto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0C2E5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182CA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350AF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A2157A" w:rsidRPr="003C7CC1" w14:paraId="5FA414D9" w14:textId="77777777" w:rsidTr="0037673F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08818" w14:textId="77777777" w:rsidR="00A2157A" w:rsidRPr="003C7CC1" w:rsidRDefault="00A2157A" w:rsidP="00024676">
            <w:pPr>
              <w:spacing w:line="240" w:lineRule="auto"/>
              <w:ind w:left="82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Podélný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1CA9A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Druh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62D2B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F9F71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47D34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A2157A" w:rsidRPr="003C7CC1" w14:paraId="20DA9E2F" w14:textId="77777777" w:rsidTr="0037673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0A452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CAF4F" w14:textId="77777777" w:rsidR="00A2157A" w:rsidRPr="003C7CC1" w:rsidRDefault="00A2157A" w:rsidP="00024676">
            <w:pPr>
              <w:spacing w:line="240" w:lineRule="auto"/>
              <w:ind w:left="26"/>
              <w:jc w:val="center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E5B84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1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9AD6C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ED33E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1:1000</w:t>
            </w:r>
          </w:p>
        </w:tc>
      </w:tr>
      <w:tr w:rsidR="00A2157A" w:rsidRPr="003C7CC1" w14:paraId="74BBE17C" w14:textId="77777777" w:rsidTr="0037673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32E70" w14:textId="77777777" w:rsidR="00A2157A" w:rsidRPr="003C7CC1" w:rsidRDefault="00A2157A" w:rsidP="0002467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975D2" w14:textId="77777777" w:rsidR="00A2157A" w:rsidRPr="003C7CC1" w:rsidRDefault="00A2157A" w:rsidP="00024676">
            <w:pPr>
              <w:spacing w:line="240" w:lineRule="auto"/>
              <w:ind w:left="17"/>
              <w:jc w:val="center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9F24D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134F0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proofErr w:type="gramStart"/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:</w:t>
            </w:r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5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8A12C" w14:textId="77777777" w:rsidR="00A2157A" w:rsidRPr="003C7CC1" w:rsidRDefault="00A2157A" w:rsidP="00024676">
            <w:pPr>
              <w:spacing w:line="240" w:lineRule="auto"/>
              <w:ind w:left="104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1:1000</w:t>
            </w:r>
          </w:p>
        </w:tc>
      </w:tr>
    </w:tbl>
    <w:p w14:paraId="66C63D58" w14:textId="77777777" w:rsidR="00A2157A" w:rsidRPr="003C7CC1" w:rsidRDefault="00A2157A" w:rsidP="00024676">
      <w:pPr>
        <w:widowControl w:val="0"/>
        <w:tabs>
          <w:tab w:val="left" w:pos="1811"/>
        </w:tabs>
        <w:spacing w:after="0" w:line="240" w:lineRule="auto"/>
        <w:ind w:left="395" w:right="421"/>
        <w:rPr>
          <w:rFonts w:eastAsia="Calibri" w:cs="Arial"/>
          <w:spacing w:val="-1"/>
          <w:sz w:val="20"/>
          <w:szCs w:val="20"/>
        </w:rPr>
      </w:pPr>
    </w:p>
    <w:p w14:paraId="5E2C3701" w14:textId="00CDDDE2" w:rsidR="00A2157A" w:rsidRPr="003C7CC1" w:rsidRDefault="00A2157A" w:rsidP="00024676">
      <w:pPr>
        <w:widowControl w:val="0"/>
        <w:tabs>
          <w:tab w:val="left" w:pos="1701"/>
        </w:tabs>
        <w:spacing w:after="0" w:line="240" w:lineRule="auto"/>
        <w:ind w:left="1701" w:right="282" w:hanging="1306"/>
        <w:jc w:val="both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pacing w:val="-1"/>
          <w:sz w:val="20"/>
          <w:szCs w:val="20"/>
        </w:rPr>
        <w:t>Poznámka</w:t>
      </w:r>
      <w:r w:rsidRPr="003C7CC1">
        <w:rPr>
          <w:rFonts w:eastAsia="Calibri" w:cs="Arial"/>
          <w:sz w:val="20"/>
          <w:szCs w:val="20"/>
        </w:rPr>
        <w:t>:</w:t>
      </w:r>
      <w:r w:rsidRPr="003C7CC1">
        <w:rPr>
          <w:rFonts w:eastAsia="Calibri" w:cs="Arial"/>
          <w:sz w:val="20"/>
          <w:szCs w:val="20"/>
        </w:rPr>
        <w:tab/>
        <w:t xml:space="preserve">V </w:t>
      </w:r>
      <w:r w:rsidRPr="003C7CC1">
        <w:rPr>
          <w:rFonts w:eastAsia="Calibri" w:cs="Arial"/>
          <w:spacing w:val="-1"/>
          <w:sz w:val="20"/>
          <w:szCs w:val="20"/>
        </w:rPr>
        <w:t>podkladech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musí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být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zakresleny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všechny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podzemní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inženýrské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sítě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a</w:t>
      </w:r>
      <w:r w:rsidR="0037673F" w:rsidRPr="003C7CC1">
        <w:rPr>
          <w:rFonts w:eastAsia="Calibri" w:cs="Arial"/>
          <w:sz w:val="20"/>
          <w:szCs w:val="20"/>
        </w:rPr>
        <w:t> </w:t>
      </w:r>
      <w:r w:rsidRPr="003C7CC1">
        <w:rPr>
          <w:rFonts w:eastAsia="Calibri" w:cs="Arial"/>
          <w:spacing w:val="-1"/>
          <w:sz w:val="20"/>
          <w:szCs w:val="20"/>
        </w:rPr>
        <w:t>jejich úplnost</w:t>
      </w:r>
      <w:r w:rsidRPr="003C7CC1">
        <w:rPr>
          <w:rFonts w:eastAsia="Calibri" w:cs="Arial"/>
          <w:spacing w:val="6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potvrdí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="00024676" w:rsidRPr="003C7CC1">
        <w:rPr>
          <w:rFonts w:eastAsia="Calibri" w:cs="Arial"/>
          <w:spacing w:val="-1"/>
          <w:sz w:val="20"/>
          <w:szCs w:val="20"/>
        </w:rPr>
        <w:t>Objednatel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podpisem. Součástí podkladů musí být informace o střetech zájmů chráněných zvláštními právními předpisy předané prokazatelnou formou.</w:t>
      </w:r>
    </w:p>
    <w:p w14:paraId="6146F9A1" w14:textId="77777777" w:rsidR="00A2157A" w:rsidRPr="00420F0E" w:rsidRDefault="00A2157A" w:rsidP="00024676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AE36E46" w14:textId="77777777" w:rsidR="00A2157A" w:rsidRPr="00420F0E" w:rsidRDefault="00A2157A" w:rsidP="00024676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20F0E">
        <w:rPr>
          <w:rFonts w:eastAsia="Calibri" w:cs="Arial"/>
          <w:b/>
          <w:spacing w:val="-1"/>
          <w:szCs w:val="22"/>
        </w:rPr>
        <w:t>B. Požadavky</w:t>
      </w:r>
      <w:r w:rsidRPr="00420F0E">
        <w:rPr>
          <w:rFonts w:eastAsia="Calibri" w:cs="Arial"/>
          <w:b/>
          <w:spacing w:val="1"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na</w:t>
      </w:r>
      <w:r w:rsidRPr="00420F0E">
        <w:rPr>
          <w:rFonts w:eastAsia="Calibri" w:cs="Arial"/>
          <w:b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technické</w:t>
      </w:r>
      <w:r w:rsidRPr="00420F0E">
        <w:rPr>
          <w:rFonts w:eastAsia="Calibri" w:cs="Arial"/>
          <w:b/>
          <w:spacing w:val="-2"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práce</w:t>
      </w:r>
      <w:r w:rsidRPr="00420F0E">
        <w:rPr>
          <w:rFonts w:eastAsia="Calibri" w:cs="Arial"/>
          <w:b/>
          <w:spacing w:val="1"/>
          <w:szCs w:val="22"/>
        </w:rPr>
        <w:t xml:space="preserve"> </w:t>
      </w:r>
      <w:r w:rsidRPr="00420F0E">
        <w:rPr>
          <w:rFonts w:eastAsia="Calibri" w:cs="Arial"/>
          <w:b/>
          <w:szCs w:val="22"/>
        </w:rPr>
        <w:t xml:space="preserve">a </w:t>
      </w:r>
      <w:r w:rsidRPr="00420F0E">
        <w:rPr>
          <w:rFonts w:eastAsia="Calibri" w:cs="Arial"/>
          <w:b/>
          <w:spacing w:val="-1"/>
          <w:szCs w:val="22"/>
        </w:rPr>
        <w:t>podklady:</w:t>
      </w:r>
    </w:p>
    <w:p w14:paraId="020A7D01" w14:textId="77777777" w:rsidR="00A2157A" w:rsidRPr="00420F0E" w:rsidRDefault="00A2157A" w:rsidP="00024676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A2157A" w:rsidRPr="003C7CC1" w14:paraId="6FA7A567" w14:textId="77777777" w:rsidTr="0037673F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A2F5B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Požadované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počty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průzkumných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pro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podrobný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GTP</w:t>
            </w:r>
          </w:p>
        </w:tc>
      </w:tr>
      <w:tr w:rsidR="00A2157A" w:rsidRPr="003C7CC1" w14:paraId="159BF4A0" w14:textId="77777777" w:rsidTr="0037673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14E1E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Geotechnické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E8561" w14:textId="77777777" w:rsidR="00A2157A" w:rsidRPr="003C7CC1" w:rsidRDefault="00A2157A" w:rsidP="00024676">
            <w:pPr>
              <w:spacing w:line="240" w:lineRule="auto"/>
              <w:ind w:left="99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FA1B8" w14:textId="77777777" w:rsidR="00A2157A" w:rsidRPr="003C7CC1" w:rsidRDefault="00A2157A" w:rsidP="00024676">
            <w:pPr>
              <w:spacing w:line="240" w:lineRule="auto"/>
              <w:ind w:left="1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Složité</w:t>
            </w:r>
            <w:proofErr w:type="spellEnd"/>
          </w:p>
        </w:tc>
      </w:tr>
      <w:tr w:rsidR="00A2157A" w:rsidRPr="003C7CC1" w14:paraId="3CBE5371" w14:textId="77777777" w:rsidTr="0037673F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45D5E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–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E9E51" w14:textId="77777777" w:rsidR="00A2157A" w:rsidRPr="003C7CC1" w:rsidRDefault="00A2157A" w:rsidP="00024676">
            <w:pPr>
              <w:spacing w:line="240" w:lineRule="auto"/>
              <w:ind w:left="798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–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C419F" w14:textId="77777777" w:rsidR="00A2157A" w:rsidRPr="003C7CC1" w:rsidRDefault="00A2157A" w:rsidP="00024676">
            <w:pPr>
              <w:spacing w:line="240" w:lineRule="auto"/>
              <w:ind w:left="848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–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</w:p>
        </w:tc>
      </w:tr>
      <w:tr w:rsidR="00A2157A" w:rsidRPr="003C7CC1" w14:paraId="661951D6" w14:textId="77777777" w:rsidTr="0037673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3F85B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–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BA0E4" w14:textId="77777777" w:rsidR="00A2157A" w:rsidRPr="003C7CC1" w:rsidRDefault="00A2157A" w:rsidP="00024676">
            <w:pPr>
              <w:spacing w:line="240" w:lineRule="auto"/>
              <w:ind w:left="798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–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250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7F89B" w14:textId="77777777" w:rsidR="00A2157A" w:rsidRPr="003C7CC1" w:rsidRDefault="00A2157A" w:rsidP="00024676">
            <w:pPr>
              <w:spacing w:line="240" w:lineRule="auto"/>
              <w:ind w:left="848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–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125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</w:p>
        </w:tc>
      </w:tr>
      <w:tr w:rsidR="00A2157A" w:rsidRPr="003C7CC1" w14:paraId="496BCE67" w14:textId="77777777" w:rsidTr="0037673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55E6C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453B6" w14:textId="77777777" w:rsidR="00A2157A" w:rsidRPr="003C7CC1" w:rsidRDefault="00A2157A" w:rsidP="00024676">
            <w:pPr>
              <w:spacing w:line="240" w:lineRule="auto"/>
              <w:ind w:left="385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C5E56" w14:textId="77777777" w:rsidR="00A2157A" w:rsidRPr="003C7CC1" w:rsidRDefault="00A2157A" w:rsidP="00024676">
            <w:pPr>
              <w:spacing w:line="240" w:lineRule="auto"/>
              <w:ind w:left="46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niveletu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*</w:t>
            </w:r>
          </w:p>
        </w:tc>
      </w:tr>
      <w:tr w:rsidR="00A2157A" w:rsidRPr="003C7CC1" w14:paraId="397DF400" w14:textId="77777777" w:rsidTr="0037673F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A11FF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12F8B" w14:textId="77777777" w:rsidR="00A2157A" w:rsidRPr="003C7CC1" w:rsidRDefault="00A2157A" w:rsidP="00024676">
            <w:pPr>
              <w:spacing w:line="240" w:lineRule="auto"/>
              <w:ind w:left="169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99B0C" w14:textId="77777777" w:rsidR="00A2157A" w:rsidRPr="003C7CC1" w:rsidRDefault="00A2157A" w:rsidP="00024676">
            <w:pPr>
              <w:spacing w:line="240" w:lineRule="auto"/>
              <w:ind w:left="22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1,5 </w:t>
            </w:r>
            <w:r w:rsidRPr="003C7CC1">
              <w:rPr>
                <w:rFonts w:cs="Arial"/>
                <w:sz w:val="20"/>
                <w:szCs w:val="20"/>
              </w:rPr>
              <w:t>m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pod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bázi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násypu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**</w:t>
            </w:r>
          </w:p>
        </w:tc>
      </w:tr>
      <w:tr w:rsidR="00A2157A" w:rsidRPr="003C7CC1" w14:paraId="5BA38C6E" w14:textId="77777777" w:rsidTr="0037673F">
        <w:trPr>
          <w:trHeight w:hRule="exact" w:val="54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67945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Počet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sond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u</w:t>
            </w:r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71AAC" w14:textId="77777777" w:rsidR="00A2157A" w:rsidRPr="003C7CC1" w:rsidRDefault="00A2157A" w:rsidP="00024676">
            <w:pPr>
              <w:spacing w:line="240" w:lineRule="auto"/>
              <w:ind w:left="822" w:right="182" w:hanging="63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složitosti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min.</w:t>
            </w:r>
            <w:r w:rsidRPr="003C7CC1">
              <w:rPr>
                <w:rFonts w:cs="Arial"/>
                <w:sz w:val="20"/>
                <w:szCs w:val="20"/>
              </w:rPr>
              <w:t xml:space="preserve"> 2</w:t>
            </w:r>
            <w:r w:rsidRPr="003C7CC1">
              <w:rPr>
                <w:rFonts w:cs="Arial"/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6DA5B" w14:textId="77777777" w:rsidR="00A2157A" w:rsidRPr="003C7CC1" w:rsidRDefault="00A2157A" w:rsidP="00024676">
            <w:pPr>
              <w:spacing w:line="240" w:lineRule="auto"/>
              <w:ind w:left="872" w:right="175" w:hanging="699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složitosti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objektu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min.2-3</w:t>
            </w:r>
            <w:r w:rsidRPr="003C7CC1">
              <w:rPr>
                <w:rFonts w:cs="Arial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</w:t>
            </w:r>
            <w:proofErr w:type="spellEnd"/>
          </w:p>
        </w:tc>
      </w:tr>
      <w:tr w:rsidR="00A2157A" w:rsidRPr="003C7CC1" w14:paraId="4311A4BC" w14:textId="77777777" w:rsidTr="003C7CC1">
        <w:trPr>
          <w:trHeight w:hRule="exact" w:val="550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F3AB8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Hloubka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sond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u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C67C0" w14:textId="77777777" w:rsidR="00A2157A" w:rsidRPr="003C7CC1" w:rsidRDefault="00A2157A" w:rsidP="00024676">
            <w:pPr>
              <w:spacing w:line="240" w:lineRule="auto"/>
              <w:ind w:left="378" w:right="255" w:hanging="120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3C7CC1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538D3" w14:textId="77777777" w:rsidR="00A2157A" w:rsidRPr="003C7CC1" w:rsidRDefault="00A2157A" w:rsidP="00024676">
            <w:pPr>
              <w:spacing w:line="240" w:lineRule="auto"/>
              <w:ind w:left="430" w:right="310" w:hanging="120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hloubky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3C7CC1">
              <w:rPr>
                <w:rFonts w:cs="Arial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úrovně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skalního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podkladu</w:t>
            </w:r>
            <w:proofErr w:type="spellEnd"/>
          </w:p>
        </w:tc>
      </w:tr>
    </w:tbl>
    <w:p w14:paraId="16E98EF9" w14:textId="77777777" w:rsidR="00A2157A" w:rsidRPr="003C7CC1" w:rsidRDefault="00A2157A" w:rsidP="00024676">
      <w:pPr>
        <w:widowControl w:val="0"/>
        <w:spacing w:after="0" w:line="240" w:lineRule="auto"/>
        <w:ind w:left="395"/>
        <w:rPr>
          <w:rFonts w:eastAsia="Calibri" w:cs="Arial"/>
          <w:spacing w:val="-1"/>
          <w:sz w:val="20"/>
          <w:szCs w:val="20"/>
        </w:rPr>
      </w:pPr>
    </w:p>
    <w:p w14:paraId="191EB5A9" w14:textId="77777777" w:rsidR="00A2157A" w:rsidRPr="003C7CC1" w:rsidRDefault="00A2157A" w:rsidP="00024676">
      <w:pPr>
        <w:widowControl w:val="0"/>
        <w:spacing w:after="0" w:line="240" w:lineRule="auto"/>
        <w:ind w:left="395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pacing w:val="-1"/>
          <w:sz w:val="20"/>
          <w:szCs w:val="20"/>
        </w:rPr>
        <w:t>Poznámka:</w:t>
      </w:r>
    </w:p>
    <w:p w14:paraId="4A2BC7A5" w14:textId="0810B6CA" w:rsidR="00A2157A" w:rsidRPr="003C7CC1" w:rsidRDefault="00A2157A" w:rsidP="00024676">
      <w:pPr>
        <w:widowControl w:val="0"/>
        <w:tabs>
          <w:tab w:val="left" w:pos="1560"/>
        </w:tabs>
        <w:spacing w:before="41" w:after="0" w:line="240" w:lineRule="auto"/>
        <w:ind w:left="1560" w:right="571" w:hanging="444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*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3C7CC1">
        <w:rPr>
          <w:rFonts w:eastAsia="Calibri" w:cs="Arial"/>
          <w:sz w:val="20"/>
          <w:szCs w:val="20"/>
        </w:rPr>
        <w:t xml:space="preserve">- </w:t>
      </w:r>
      <w:r w:rsidRPr="003C7CC1">
        <w:rPr>
          <w:rFonts w:eastAsia="Calibri" w:cs="Arial"/>
          <w:spacing w:val="8"/>
          <w:sz w:val="20"/>
          <w:szCs w:val="20"/>
        </w:rPr>
        <w:t xml:space="preserve"> </w:t>
      </w:r>
      <w:r w:rsidR="0037673F" w:rsidRPr="003C7CC1">
        <w:rPr>
          <w:rFonts w:eastAsia="Calibri" w:cs="Arial"/>
          <w:spacing w:val="8"/>
          <w:sz w:val="20"/>
          <w:szCs w:val="20"/>
        </w:rPr>
        <w:tab/>
      </w:r>
      <w:proofErr w:type="gramEnd"/>
      <w:r w:rsidRPr="003C7CC1">
        <w:rPr>
          <w:rFonts w:eastAsia="Calibri" w:cs="Arial"/>
          <w:spacing w:val="-1"/>
          <w:sz w:val="20"/>
          <w:szCs w:val="20"/>
        </w:rPr>
        <w:t>při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stanovení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hloubky sondy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je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třeba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zohlednit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hloubku budoucího odvodňovacího</w:t>
      </w:r>
      <w:r w:rsidRPr="003C7CC1">
        <w:rPr>
          <w:rFonts w:eastAsia="Calibri" w:cs="Arial"/>
          <w:spacing w:val="37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zařízení</w:t>
      </w:r>
    </w:p>
    <w:p w14:paraId="0C96E813" w14:textId="0AD2B2C0" w:rsidR="00A2157A" w:rsidRPr="003C7CC1" w:rsidRDefault="00A2157A" w:rsidP="00024676">
      <w:pPr>
        <w:widowControl w:val="0"/>
        <w:tabs>
          <w:tab w:val="left" w:pos="1560"/>
        </w:tabs>
        <w:spacing w:before="4" w:after="0" w:line="240" w:lineRule="auto"/>
        <w:ind w:left="1116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**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-</w:t>
      </w:r>
      <w:r w:rsidR="0037673F" w:rsidRPr="003C7CC1">
        <w:rPr>
          <w:rFonts w:eastAsia="Calibri" w:cs="Arial"/>
          <w:sz w:val="20"/>
          <w:szCs w:val="20"/>
        </w:rPr>
        <w:tab/>
      </w:r>
      <w:r w:rsidRPr="003C7CC1">
        <w:rPr>
          <w:rFonts w:eastAsia="Calibri" w:cs="Arial"/>
          <w:spacing w:val="-1"/>
          <w:sz w:val="20"/>
          <w:szCs w:val="20"/>
        </w:rPr>
        <w:t>dále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je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třeba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vzít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v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úvahu</w:t>
      </w:r>
      <w:r w:rsidRPr="003C7CC1">
        <w:rPr>
          <w:rFonts w:eastAsia="Calibri" w:cs="Arial"/>
          <w:spacing w:val="-1"/>
          <w:sz w:val="20"/>
          <w:szCs w:val="20"/>
        </w:rPr>
        <w:t xml:space="preserve"> únosnost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 xml:space="preserve">a </w:t>
      </w:r>
      <w:r w:rsidRPr="003C7CC1">
        <w:rPr>
          <w:rFonts w:eastAsia="Calibri" w:cs="Arial"/>
          <w:spacing w:val="-1"/>
          <w:sz w:val="20"/>
          <w:szCs w:val="20"/>
        </w:rPr>
        <w:t>stlačitelnost</w:t>
      </w:r>
      <w:r w:rsidRPr="003C7CC1">
        <w:rPr>
          <w:rFonts w:eastAsia="Calibri" w:cs="Arial"/>
          <w:spacing w:val="-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v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podloží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násypu</w:t>
      </w:r>
    </w:p>
    <w:p w14:paraId="1451E04B" w14:textId="77777777" w:rsidR="00A2157A" w:rsidRPr="00420F0E" w:rsidRDefault="00A2157A" w:rsidP="00024676">
      <w:pPr>
        <w:widowControl w:val="0"/>
        <w:spacing w:before="6" w:after="0" w:line="240" w:lineRule="auto"/>
        <w:rPr>
          <w:rFonts w:eastAsia="Calibri" w:cs="Arial"/>
          <w:szCs w:val="22"/>
        </w:rPr>
      </w:pPr>
    </w:p>
    <w:p w14:paraId="24166A59" w14:textId="77777777" w:rsidR="00A2157A" w:rsidRPr="00420F0E" w:rsidRDefault="00A2157A" w:rsidP="00024676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20F0E">
        <w:rPr>
          <w:rFonts w:eastAsia="Calibri" w:cs="Arial"/>
          <w:b/>
          <w:spacing w:val="-1"/>
          <w:szCs w:val="22"/>
        </w:rPr>
        <w:t>C. Požadavky</w:t>
      </w:r>
      <w:r w:rsidRPr="00420F0E">
        <w:rPr>
          <w:rFonts w:eastAsia="Calibri" w:cs="Arial"/>
          <w:b/>
          <w:spacing w:val="1"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na</w:t>
      </w:r>
      <w:r w:rsidRPr="00420F0E">
        <w:rPr>
          <w:rFonts w:eastAsia="Calibri" w:cs="Arial"/>
          <w:b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terénní</w:t>
      </w:r>
      <w:r w:rsidRPr="00420F0E">
        <w:rPr>
          <w:rFonts w:eastAsia="Calibri" w:cs="Arial"/>
          <w:b/>
          <w:spacing w:val="-3"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měření</w:t>
      </w:r>
      <w:r w:rsidRPr="00420F0E">
        <w:rPr>
          <w:rFonts w:eastAsia="Calibri" w:cs="Arial"/>
          <w:b/>
          <w:szCs w:val="22"/>
        </w:rPr>
        <w:t xml:space="preserve"> a </w:t>
      </w:r>
      <w:r w:rsidRPr="00420F0E">
        <w:rPr>
          <w:rFonts w:eastAsia="Calibri" w:cs="Arial"/>
          <w:b/>
          <w:spacing w:val="-1"/>
          <w:szCs w:val="22"/>
        </w:rPr>
        <w:t>laboratorní</w:t>
      </w:r>
      <w:r w:rsidRPr="00420F0E">
        <w:rPr>
          <w:rFonts w:eastAsia="Calibri" w:cs="Arial"/>
          <w:b/>
          <w:szCs w:val="22"/>
        </w:rPr>
        <w:t xml:space="preserve"> </w:t>
      </w:r>
      <w:r w:rsidRPr="00420F0E">
        <w:rPr>
          <w:rFonts w:eastAsia="Calibri" w:cs="Arial"/>
          <w:b/>
          <w:spacing w:val="-1"/>
          <w:szCs w:val="22"/>
        </w:rPr>
        <w:t>zkoušky:</w:t>
      </w:r>
    </w:p>
    <w:p w14:paraId="0AFAAEA7" w14:textId="0B835803" w:rsidR="00A2157A" w:rsidRPr="003C7CC1" w:rsidRDefault="00A2157A" w:rsidP="00024676">
      <w:pPr>
        <w:widowControl w:val="0"/>
        <w:numPr>
          <w:ilvl w:val="0"/>
          <w:numId w:val="19"/>
        </w:numPr>
        <w:tabs>
          <w:tab w:val="left" w:pos="993"/>
        </w:tabs>
        <w:spacing w:before="41" w:after="0" w:line="240" w:lineRule="auto"/>
        <w:ind w:left="993" w:right="254" w:hanging="238"/>
        <w:jc w:val="both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pacing w:val="-1"/>
          <w:sz w:val="20"/>
          <w:szCs w:val="20"/>
        </w:rPr>
        <w:t>Výsledky</w:t>
      </w:r>
      <w:r w:rsidRPr="003C7CC1">
        <w:rPr>
          <w:rFonts w:eastAsia="Calibri" w:cs="Arial"/>
          <w:spacing w:val="29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  <w:u w:val="single"/>
        </w:rPr>
        <w:t>předcházejících</w:t>
      </w:r>
      <w:r w:rsidRPr="003C7CC1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  <w:u w:val="single"/>
        </w:rPr>
        <w:t>etap</w:t>
      </w:r>
      <w:r w:rsidRPr="003C7CC1">
        <w:rPr>
          <w:rFonts w:eastAsia="Calibri" w:cs="Arial"/>
          <w:spacing w:val="29"/>
          <w:sz w:val="20"/>
          <w:szCs w:val="20"/>
          <w:u w:val="single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  <w:u w:val="single"/>
        </w:rPr>
        <w:t>průzkumu</w:t>
      </w:r>
      <w:r w:rsidRPr="003C7CC1">
        <w:rPr>
          <w:rFonts w:eastAsia="Calibri" w:cs="Arial"/>
          <w:spacing w:val="28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doplnit</w:t>
      </w:r>
      <w:r w:rsidRPr="003C7CC1">
        <w:rPr>
          <w:rFonts w:eastAsia="Calibri" w:cs="Arial"/>
          <w:spacing w:val="30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dynamickými</w:t>
      </w:r>
      <w:r w:rsidRPr="003C7CC1">
        <w:rPr>
          <w:rFonts w:eastAsia="Calibri" w:cs="Arial"/>
          <w:spacing w:val="29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a</w:t>
      </w:r>
      <w:r w:rsidRPr="003C7CC1">
        <w:rPr>
          <w:rFonts w:eastAsia="Calibri" w:cs="Arial"/>
          <w:spacing w:val="29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statickými</w:t>
      </w:r>
      <w:r w:rsidRPr="003C7CC1">
        <w:rPr>
          <w:rFonts w:eastAsia="Calibri" w:cs="Arial"/>
          <w:spacing w:val="28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penetracemi</w:t>
      </w:r>
      <w:r w:rsidRPr="003C7CC1">
        <w:rPr>
          <w:rFonts w:eastAsia="Calibri" w:cs="Arial"/>
          <w:spacing w:val="29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za</w:t>
      </w:r>
      <w:r w:rsidR="003C7CC1">
        <w:rPr>
          <w:rFonts w:eastAsia="Calibri" w:cs="Arial"/>
          <w:spacing w:val="-1"/>
          <w:sz w:val="20"/>
          <w:szCs w:val="20"/>
        </w:rPr>
        <w:t> </w:t>
      </w:r>
      <w:r w:rsidRPr="003C7CC1">
        <w:rPr>
          <w:rFonts w:eastAsia="Calibri" w:cs="Arial"/>
          <w:spacing w:val="-1"/>
          <w:sz w:val="20"/>
          <w:szCs w:val="20"/>
        </w:rPr>
        <w:t>účelem</w:t>
      </w:r>
      <w:r w:rsidRPr="003C7CC1">
        <w:rPr>
          <w:rFonts w:eastAsia="Calibri" w:cs="Arial"/>
          <w:spacing w:val="2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upřesnění</w:t>
      </w:r>
      <w:r w:rsidRPr="003C7CC1">
        <w:rPr>
          <w:rFonts w:eastAsia="Calibri" w:cs="Arial"/>
          <w:spacing w:val="2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geotechnických</w:t>
      </w:r>
      <w:r w:rsidRPr="003C7CC1">
        <w:rPr>
          <w:rFonts w:eastAsia="Calibri" w:cs="Arial"/>
          <w:spacing w:val="2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vlastností</w:t>
      </w:r>
      <w:r w:rsidRPr="003C7CC1">
        <w:rPr>
          <w:rFonts w:eastAsia="Calibri" w:cs="Arial"/>
          <w:spacing w:val="2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</w:t>
      </w:r>
      <w:r w:rsidRPr="003C7CC1">
        <w:rPr>
          <w:rFonts w:eastAsia="Calibri" w:cs="Arial"/>
          <w:spacing w:val="2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budoucího</w:t>
      </w:r>
      <w:r w:rsidRPr="003C7CC1">
        <w:rPr>
          <w:rFonts w:eastAsia="Calibri" w:cs="Arial"/>
          <w:spacing w:val="2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zemního</w:t>
      </w:r>
      <w:r w:rsidRPr="003C7CC1">
        <w:rPr>
          <w:rFonts w:eastAsia="Calibri" w:cs="Arial"/>
          <w:spacing w:val="2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tělesa</w:t>
      </w:r>
      <w:r w:rsidRPr="003C7CC1">
        <w:rPr>
          <w:rFonts w:eastAsia="Calibri" w:cs="Arial"/>
          <w:spacing w:val="19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případně</w:t>
      </w:r>
      <w:r w:rsidRPr="003C7CC1">
        <w:rPr>
          <w:rFonts w:eastAsia="Calibri" w:cs="Arial"/>
          <w:spacing w:val="2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pro</w:t>
      </w:r>
      <w:r w:rsidRPr="003C7CC1">
        <w:rPr>
          <w:rFonts w:eastAsia="Calibri" w:cs="Arial"/>
          <w:spacing w:val="57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místa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nepřístupná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vrtným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soupravám</w:t>
      </w:r>
    </w:p>
    <w:p w14:paraId="161B7C90" w14:textId="3BDC27B4" w:rsidR="00A2157A" w:rsidRPr="003C7CC1" w:rsidRDefault="00A2157A" w:rsidP="003C7CC1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992" w:right="255" w:hanging="238"/>
        <w:jc w:val="both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pacing w:val="-1"/>
          <w:sz w:val="20"/>
          <w:szCs w:val="20"/>
        </w:rPr>
        <w:t>Laboratorní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zkoušky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zemin,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skalních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a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proofErr w:type="spellStart"/>
      <w:r w:rsidRPr="003C7CC1">
        <w:rPr>
          <w:rFonts w:eastAsia="Calibri" w:cs="Arial"/>
          <w:spacing w:val="-1"/>
          <w:sz w:val="20"/>
          <w:szCs w:val="20"/>
        </w:rPr>
        <w:t>poloskalních</w:t>
      </w:r>
      <w:proofErr w:type="spellEnd"/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hornin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se</w:t>
      </w:r>
      <w:r w:rsidRPr="003C7CC1">
        <w:rPr>
          <w:rFonts w:eastAsia="Calibri" w:cs="Arial"/>
          <w:spacing w:val="2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provádí</w:t>
      </w:r>
      <w:r w:rsidRPr="003C7CC1">
        <w:rPr>
          <w:rFonts w:eastAsia="Calibri" w:cs="Arial"/>
          <w:spacing w:val="24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v</w:t>
      </w:r>
      <w:r w:rsidR="0037673F" w:rsidRPr="003C7CC1">
        <w:rPr>
          <w:rFonts w:eastAsia="Calibri" w:cs="Arial"/>
          <w:spacing w:val="1"/>
          <w:sz w:val="20"/>
          <w:szCs w:val="20"/>
        </w:rPr>
        <w:t> r</w:t>
      </w:r>
      <w:r w:rsidRPr="003C7CC1">
        <w:rPr>
          <w:rFonts w:eastAsia="Calibri" w:cs="Arial"/>
          <w:spacing w:val="-1"/>
          <w:sz w:val="20"/>
          <w:szCs w:val="20"/>
        </w:rPr>
        <w:t>ozšířeném</w:t>
      </w:r>
      <w:r w:rsidRPr="003C7CC1">
        <w:rPr>
          <w:rFonts w:eastAsia="Calibri" w:cs="Arial"/>
          <w:spacing w:val="26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rozsahu</w:t>
      </w:r>
      <w:r w:rsidRPr="003C7CC1">
        <w:rPr>
          <w:rFonts w:eastAsia="Calibri" w:cs="Arial"/>
          <w:spacing w:val="6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než</w:t>
      </w:r>
      <w:r w:rsidRPr="003C7CC1">
        <w:rPr>
          <w:rFonts w:eastAsia="Calibri" w:cs="Arial"/>
          <w:spacing w:val="30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u</w:t>
      </w:r>
      <w:r w:rsidRPr="003C7CC1">
        <w:rPr>
          <w:rFonts w:eastAsia="Calibri" w:cs="Arial"/>
          <w:spacing w:val="3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předcházejících</w:t>
      </w:r>
      <w:r w:rsidRPr="003C7CC1">
        <w:rPr>
          <w:rFonts w:eastAsia="Calibri" w:cs="Arial"/>
          <w:spacing w:val="3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etap</w:t>
      </w:r>
      <w:r w:rsidRPr="003C7CC1">
        <w:rPr>
          <w:rFonts w:eastAsia="Calibri" w:cs="Arial"/>
          <w:spacing w:val="30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průzkumu</w:t>
      </w:r>
      <w:r w:rsidR="00DB6631">
        <w:rPr>
          <w:rFonts w:eastAsia="Calibri" w:cs="Arial"/>
          <w:spacing w:val="-1"/>
          <w:sz w:val="20"/>
          <w:szCs w:val="20"/>
        </w:rPr>
        <w:t>,</w:t>
      </w:r>
      <w:r w:rsidRPr="003C7CC1">
        <w:rPr>
          <w:rFonts w:eastAsia="Calibri" w:cs="Arial"/>
          <w:spacing w:val="31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a</w:t>
      </w:r>
      <w:r w:rsidRPr="003C7CC1">
        <w:rPr>
          <w:rFonts w:eastAsia="Calibri" w:cs="Arial"/>
          <w:spacing w:val="3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to</w:t>
      </w:r>
      <w:r w:rsidRPr="003C7CC1">
        <w:rPr>
          <w:rFonts w:eastAsia="Calibri" w:cs="Arial"/>
          <w:spacing w:val="3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pro</w:t>
      </w:r>
      <w:r w:rsidRPr="003C7CC1">
        <w:rPr>
          <w:rFonts w:eastAsia="Calibri" w:cs="Arial"/>
          <w:spacing w:val="3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stanovení</w:t>
      </w:r>
      <w:r w:rsidRPr="003C7CC1">
        <w:rPr>
          <w:rFonts w:eastAsia="Calibri" w:cs="Arial"/>
          <w:spacing w:val="3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popisných</w:t>
      </w:r>
      <w:r w:rsidRPr="003C7CC1">
        <w:rPr>
          <w:rFonts w:eastAsia="Calibri" w:cs="Arial"/>
          <w:spacing w:val="3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vlastností</w:t>
      </w:r>
      <w:r w:rsidRPr="003C7CC1">
        <w:rPr>
          <w:rFonts w:eastAsia="Calibri" w:cs="Arial"/>
          <w:spacing w:val="28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jednotlivých</w:t>
      </w:r>
      <w:r w:rsidRPr="003C7CC1">
        <w:rPr>
          <w:rFonts w:eastAsia="Calibri" w:cs="Arial"/>
          <w:spacing w:val="67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typů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a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k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jejich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zařazení</w:t>
      </w:r>
      <w:r w:rsidRPr="003C7CC1">
        <w:rPr>
          <w:rFonts w:eastAsia="Calibri" w:cs="Arial"/>
          <w:spacing w:val="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do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klasifikačních</w:t>
      </w:r>
      <w:r w:rsidRPr="003C7CC1">
        <w:rPr>
          <w:rFonts w:eastAsia="Calibri" w:cs="Arial"/>
          <w:spacing w:val="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systémů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norem</w:t>
      </w:r>
      <w:r w:rsidRPr="003C7CC1">
        <w:rPr>
          <w:rFonts w:eastAsia="Calibri" w:cs="Arial"/>
          <w:spacing w:val="6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ČSN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736133,</w:t>
      </w:r>
      <w:r w:rsidRPr="003C7CC1">
        <w:rPr>
          <w:rFonts w:eastAsia="Calibri" w:cs="Arial"/>
          <w:spacing w:val="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lastRenderedPageBreak/>
        <w:t>ČSN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ISO</w:t>
      </w:r>
      <w:r w:rsidRPr="003C7CC1">
        <w:rPr>
          <w:rFonts w:eastAsia="Calibri" w:cs="Arial"/>
          <w:spacing w:val="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14688-2</w:t>
      </w:r>
      <w:r w:rsidRPr="003C7CC1">
        <w:rPr>
          <w:rFonts w:eastAsia="Calibri" w:cs="Arial"/>
          <w:spacing w:val="65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 xml:space="preserve">a </w:t>
      </w:r>
      <w:r w:rsidRPr="003C7CC1">
        <w:rPr>
          <w:rFonts w:eastAsia="Calibri" w:cs="Arial"/>
          <w:spacing w:val="-1"/>
          <w:sz w:val="20"/>
          <w:szCs w:val="20"/>
        </w:rPr>
        <w:t>ČSN 75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2410 konkrétně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pak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proofErr w:type="gramStart"/>
      <w:r w:rsidRPr="003C7CC1">
        <w:rPr>
          <w:rFonts w:eastAsia="Calibri" w:cs="Arial"/>
          <w:spacing w:val="-1"/>
          <w:sz w:val="20"/>
          <w:szCs w:val="20"/>
        </w:rPr>
        <w:t>na</w:t>
      </w:r>
      <w:r w:rsidRPr="003C7CC1">
        <w:rPr>
          <w:rFonts w:eastAsia="Calibri" w:cs="Arial"/>
          <w:sz w:val="20"/>
          <w:szCs w:val="20"/>
        </w:rPr>
        <w:t xml:space="preserve"> :</w:t>
      </w:r>
      <w:proofErr w:type="gramEnd"/>
    </w:p>
    <w:p w14:paraId="37865CEE" w14:textId="77777777" w:rsidR="00A2157A" w:rsidRPr="003C7CC1" w:rsidRDefault="00A2157A" w:rsidP="00024676">
      <w:pPr>
        <w:widowControl w:val="0"/>
        <w:numPr>
          <w:ilvl w:val="1"/>
          <w:numId w:val="19"/>
        </w:numPr>
        <w:tabs>
          <w:tab w:val="left" w:pos="1837"/>
        </w:tabs>
        <w:spacing w:after="0" w:line="240" w:lineRule="auto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–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nevhodné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pro výstavbu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dle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ČSN</w:t>
      </w:r>
    </w:p>
    <w:p w14:paraId="38A7EE47" w14:textId="77777777" w:rsidR="00A2157A" w:rsidRPr="003C7CC1" w:rsidRDefault="00A2157A" w:rsidP="00024676">
      <w:pPr>
        <w:widowControl w:val="0"/>
        <w:numPr>
          <w:ilvl w:val="1"/>
          <w:numId w:val="1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–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vhodnost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 do násypů</w:t>
      </w:r>
      <w:r w:rsidRPr="003C7CC1">
        <w:rPr>
          <w:rFonts w:eastAsia="Calibri" w:cs="Arial"/>
          <w:sz w:val="20"/>
          <w:szCs w:val="20"/>
        </w:rPr>
        <w:t xml:space="preserve"> ve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smyslu ČSN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73</w:t>
      </w:r>
      <w:r w:rsidRPr="003C7CC1">
        <w:rPr>
          <w:rFonts w:eastAsia="Calibri" w:cs="Arial"/>
          <w:spacing w:val="-1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6133</w:t>
      </w:r>
    </w:p>
    <w:p w14:paraId="1D6CEF24" w14:textId="77777777" w:rsidR="00A2157A" w:rsidRPr="003C7CC1" w:rsidRDefault="00A2157A" w:rsidP="00024676">
      <w:pPr>
        <w:widowControl w:val="0"/>
        <w:numPr>
          <w:ilvl w:val="1"/>
          <w:numId w:val="19"/>
        </w:numPr>
        <w:tabs>
          <w:tab w:val="left" w:pos="1837"/>
        </w:tabs>
        <w:spacing w:before="34" w:after="0" w:line="240" w:lineRule="auto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–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vhodnost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do aktivní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zóny vozovky ve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smyslu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 xml:space="preserve">ČSN </w:t>
      </w:r>
      <w:r w:rsidRPr="003C7CC1">
        <w:rPr>
          <w:rFonts w:eastAsia="Calibri" w:cs="Arial"/>
          <w:sz w:val="20"/>
          <w:szCs w:val="20"/>
        </w:rPr>
        <w:t>73</w:t>
      </w:r>
      <w:r w:rsidRPr="003C7CC1">
        <w:rPr>
          <w:rFonts w:eastAsia="Calibri" w:cs="Arial"/>
          <w:spacing w:val="-1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6133</w:t>
      </w:r>
    </w:p>
    <w:p w14:paraId="771EE748" w14:textId="77777777" w:rsidR="00A2157A" w:rsidRPr="003C7CC1" w:rsidRDefault="00A2157A" w:rsidP="00024676">
      <w:pPr>
        <w:widowControl w:val="0"/>
        <w:numPr>
          <w:ilvl w:val="1"/>
          <w:numId w:val="1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–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vhodnost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zemin pro úpravu pojivy ve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smyslu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ČSN 73 6133</w:t>
      </w:r>
    </w:p>
    <w:p w14:paraId="779B9FA0" w14:textId="77777777" w:rsidR="00A2157A" w:rsidRPr="003C7CC1" w:rsidRDefault="00A2157A" w:rsidP="00024676">
      <w:pPr>
        <w:widowControl w:val="0"/>
        <w:numPr>
          <w:ilvl w:val="1"/>
          <w:numId w:val="1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>–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materiály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sanačního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charakteru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vhodné</w:t>
      </w:r>
      <w:r w:rsidRPr="003C7CC1">
        <w:rPr>
          <w:rFonts w:eastAsia="Calibri" w:cs="Arial"/>
          <w:spacing w:val="-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do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podloží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násypů</w:t>
      </w:r>
    </w:p>
    <w:p w14:paraId="63DDC9C2" w14:textId="389D9B80" w:rsidR="00A2157A" w:rsidRPr="003C7CC1" w:rsidRDefault="00A2157A" w:rsidP="003C7CC1">
      <w:pPr>
        <w:widowControl w:val="0"/>
        <w:numPr>
          <w:ilvl w:val="0"/>
          <w:numId w:val="19"/>
        </w:numPr>
        <w:tabs>
          <w:tab w:val="left" w:pos="1116"/>
        </w:tabs>
        <w:spacing w:after="0" w:line="240" w:lineRule="auto"/>
        <w:ind w:left="1111" w:right="255" w:hanging="357"/>
        <w:jc w:val="both"/>
        <w:rPr>
          <w:rFonts w:eastAsia="Calibri" w:cs="Arial"/>
          <w:sz w:val="20"/>
          <w:szCs w:val="20"/>
        </w:rPr>
      </w:pPr>
      <w:r w:rsidRPr="003C7CC1">
        <w:rPr>
          <w:rFonts w:eastAsia="Calibri" w:cs="Arial"/>
          <w:sz w:val="20"/>
          <w:szCs w:val="20"/>
        </w:rPr>
        <w:t xml:space="preserve">V </w:t>
      </w:r>
      <w:r w:rsidRPr="003C7CC1">
        <w:rPr>
          <w:rFonts w:eastAsia="Calibri" w:cs="Arial"/>
          <w:spacing w:val="-1"/>
          <w:sz w:val="20"/>
          <w:szCs w:val="20"/>
        </w:rPr>
        <w:t>místech</w:t>
      </w:r>
      <w:r w:rsidRPr="003C7CC1">
        <w:rPr>
          <w:rFonts w:eastAsia="Calibri" w:cs="Arial"/>
          <w:spacing w:val="49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stavebních</w:t>
      </w:r>
      <w:r w:rsidRPr="003C7CC1">
        <w:rPr>
          <w:rFonts w:eastAsia="Calibri" w:cs="Arial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objektů</w:t>
      </w:r>
      <w:r w:rsidRPr="003C7CC1">
        <w:rPr>
          <w:rFonts w:eastAsia="Calibri" w:cs="Arial"/>
          <w:sz w:val="20"/>
          <w:szCs w:val="20"/>
        </w:rPr>
        <w:t xml:space="preserve"> je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nutné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odebrat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vzorky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podzemní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vody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2"/>
          <w:sz w:val="20"/>
          <w:szCs w:val="20"/>
        </w:rPr>
        <w:t>(pokud</w:t>
      </w:r>
      <w:r w:rsidRPr="003C7CC1">
        <w:rPr>
          <w:rFonts w:eastAsia="Calibri" w:cs="Arial"/>
          <w:sz w:val="20"/>
          <w:szCs w:val="20"/>
        </w:rPr>
        <w:t xml:space="preserve"> nejsou </w:t>
      </w:r>
      <w:r w:rsidRPr="003C7CC1">
        <w:rPr>
          <w:rFonts w:eastAsia="Calibri" w:cs="Arial"/>
          <w:spacing w:val="-1"/>
          <w:sz w:val="20"/>
          <w:szCs w:val="20"/>
        </w:rPr>
        <w:t>již</w:t>
      </w:r>
      <w:r w:rsidRPr="003C7CC1">
        <w:rPr>
          <w:rFonts w:eastAsia="Calibri" w:cs="Arial"/>
          <w:spacing w:val="65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stanoveny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z w:val="20"/>
          <w:szCs w:val="20"/>
        </w:rPr>
        <w:t>v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předcházející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etapě)</w:t>
      </w:r>
      <w:r w:rsidRPr="003C7CC1">
        <w:rPr>
          <w:rFonts w:eastAsia="Calibri" w:cs="Arial"/>
          <w:spacing w:val="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za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účelem</w:t>
      </w:r>
      <w:r w:rsidRPr="003C7CC1">
        <w:rPr>
          <w:rFonts w:eastAsia="Calibri" w:cs="Arial"/>
          <w:spacing w:val="4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stanovení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chemické</w:t>
      </w:r>
      <w:r w:rsidRPr="003C7CC1">
        <w:rPr>
          <w:rFonts w:eastAsia="Calibri" w:cs="Arial"/>
          <w:spacing w:val="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agresivity</w:t>
      </w:r>
      <w:r w:rsidRPr="003C7CC1">
        <w:rPr>
          <w:rFonts w:eastAsia="Calibri" w:cs="Arial"/>
          <w:spacing w:val="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prostředí</w:t>
      </w:r>
      <w:r w:rsidRPr="003C7CC1">
        <w:rPr>
          <w:rFonts w:eastAsia="Calibri" w:cs="Arial"/>
          <w:spacing w:val="2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na</w:t>
      </w:r>
      <w:r w:rsidR="003C7CC1">
        <w:rPr>
          <w:rFonts w:eastAsia="Calibri" w:cs="Arial"/>
          <w:spacing w:val="-1"/>
          <w:sz w:val="20"/>
          <w:szCs w:val="20"/>
        </w:rPr>
        <w:t> </w:t>
      </w:r>
      <w:r w:rsidRPr="003C7CC1">
        <w:rPr>
          <w:rFonts w:eastAsia="Calibri" w:cs="Arial"/>
          <w:sz w:val="20"/>
          <w:szCs w:val="20"/>
        </w:rPr>
        <w:t>beton</w:t>
      </w:r>
      <w:r w:rsidRPr="003C7CC1">
        <w:rPr>
          <w:rFonts w:eastAsia="Calibri" w:cs="Arial"/>
          <w:spacing w:val="57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podle</w:t>
      </w:r>
      <w:r w:rsidRPr="003C7CC1">
        <w:rPr>
          <w:rFonts w:eastAsia="Calibri" w:cs="Arial"/>
          <w:spacing w:val="1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 xml:space="preserve">ČSN </w:t>
      </w:r>
      <w:r w:rsidRPr="003C7CC1">
        <w:rPr>
          <w:rFonts w:eastAsia="Calibri" w:cs="Arial"/>
          <w:sz w:val="20"/>
          <w:szCs w:val="20"/>
        </w:rPr>
        <w:t>EN</w:t>
      </w:r>
      <w:r w:rsidRPr="003C7CC1">
        <w:rPr>
          <w:rFonts w:eastAsia="Calibri" w:cs="Arial"/>
          <w:spacing w:val="-3"/>
          <w:sz w:val="20"/>
          <w:szCs w:val="20"/>
        </w:rPr>
        <w:t xml:space="preserve"> </w:t>
      </w:r>
      <w:r w:rsidRPr="003C7CC1">
        <w:rPr>
          <w:rFonts w:eastAsia="Calibri" w:cs="Arial"/>
          <w:spacing w:val="-1"/>
          <w:sz w:val="20"/>
          <w:szCs w:val="20"/>
        </w:rPr>
        <w:t>206-1</w:t>
      </w:r>
    </w:p>
    <w:p w14:paraId="4E92155B" w14:textId="77777777" w:rsidR="00A2157A" w:rsidRPr="00420F0E" w:rsidRDefault="00A2157A" w:rsidP="00024676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A2157A" w:rsidRPr="00420F0E" w14:paraId="184FC7E2" w14:textId="77777777" w:rsidTr="0037673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A23E4" w14:textId="77777777" w:rsidR="00A2157A" w:rsidRPr="00420F0E" w:rsidRDefault="00A2157A" w:rsidP="00024676">
            <w:pPr>
              <w:spacing w:line="240" w:lineRule="auto"/>
              <w:ind w:left="102"/>
              <w:rPr>
                <w:rFonts w:cs="Arial"/>
                <w:b/>
                <w:szCs w:val="22"/>
              </w:rPr>
            </w:pPr>
            <w:r w:rsidRPr="00420F0E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420F0E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420F0E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20F0E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420F0E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420F0E">
              <w:rPr>
                <w:rFonts w:cs="Arial"/>
                <w:b/>
                <w:szCs w:val="22"/>
              </w:rPr>
              <w:t>o</w:t>
            </w:r>
            <w:r w:rsidRPr="00420F0E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420F0E">
              <w:rPr>
                <w:rFonts w:cs="Arial"/>
                <w:b/>
                <w:spacing w:val="-1"/>
                <w:szCs w:val="22"/>
              </w:rPr>
              <w:t>podrobném</w:t>
            </w:r>
            <w:proofErr w:type="spellEnd"/>
            <w:r w:rsidRPr="00420F0E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20F0E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420F0E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420F0E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420F0E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A2157A" w:rsidRPr="003C7CC1" w14:paraId="65E18EFD" w14:textId="77777777" w:rsidTr="0037673F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3EBB6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69150" w14:textId="77777777" w:rsidR="00A2157A" w:rsidRPr="003C7CC1" w:rsidRDefault="00A2157A" w:rsidP="00024676">
            <w:pPr>
              <w:spacing w:line="240" w:lineRule="auto"/>
              <w:ind w:left="102" w:right="289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Shromáždění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co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nejúplnějších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údajů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o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inženýrskogeologických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a</w:t>
            </w:r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hydrogeologických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poměrech</w:t>
            </w:r>
            <w:proofErr w:type="spellEnd"/>
            <w:r w:rsidRPr="003C7CC1">
              <w:rPr>
                <w:rFonts w:cs="Arial"/>
                <w:spacing w:val="5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dotčeném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A2157A" w:rsidRPr="003C7CC1" w14:paraId="75216416" w14:textId="77777777" w:rsidTr="0037673F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77374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4E00F" w14:textId="77777777" w:rsidR="00A2157A" w:rsidRPr="003C7CC1" w:rsidRDefault="00A2157A" w:rsidP="00024676">
            <w:pPr>
              <w:spacing w:line="240" w:lineRule="auto"/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Podrobné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základových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poměrů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objektů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včetně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ověřených</w:t>
            </w:r>
            <w:proofErr w:type="spellEnd"/>
            <w:r w:rsidRPr="003C7CC1">
              <w:rPr>
                <w:rFonts w:cs="Arial"/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geomechanických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vlastností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podloží</w:t>
            </w:r>
            <w:proofErr w:type="spellEnd"/>
          </w:p>
          <w:p w14:paraId="7624A51E" w14:textId="77777777" w:rsidR="00A2157A" w:rsidRPr="003C7CC1" w:rsidRDefault="00A2157A" w:rsidP="00024676">
            <w:pPr>
              <w:spacing w:line="240" w:lineRule="auto"/>
              <w:ind w:left="102" w:right="1474"/>
              <w:rPr>
                <w:rFonts w:cs="Arial"/>
                <w:spacing w:val="-1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zzzzzzzzzzzzzzzzzzzzzzzzzzzz</w:t>
            </w:r>
            <w:proofErr w:type="spellEnd"/>
          </w:p>
          <w:p w14:paraId="76DF71E5" w14:textId="77777777" w:rsidR="00A2157A" w:rsidRPr="003C7CC1" w:rsidRDefault="00A2157A" w:rsidP="00024676">
            <w:pPr>
              <w:spacing w:line="240" w:lineRule="auto"/>
              <w:ind w:left="102" w:right="1474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zzeminách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a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vodě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(ČSN</w:t>
            </w:r>
          </w:p>
        </w:tc>
      </w:tr>
      <w:tr w:rsidR="00A2157A" w:rsidRPr="003C7CC1" w14:paraId="23C314BF" w14:textId="77777777" w:rsidTr="0037673F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9909D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D8AD0" w14:textId="77777777" w:rsidR="00A2157A" w:rsidRPr="003C7CC1" w:rsidRDefault="00A2157A" w:rsidP="00024676">
            <w:pPr>
              <w:spacing w:line="240" w:lineRule="auto"/>
              <w:ind w:left="102" w:right="455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z w:val="20"/>
                <w:szCs w:val="20"/>
              </w:rPr>
              <w:t>S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tanovení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stupně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chemicky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agresivního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prostředí</w:t>
            </w:r>
            <w:proofErr w:type="spellEnd"/>
            <w:r w:rsidRPr="003C7CC1">
              <w:rPr>
                <w:rFonts w:cs="Arial"/>
                <w:spacing w:val="5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zeminách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vodě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(ČSN </w:t>
            </w:r>
            <w:r w:rsidRPr="003C7CC1">
              <w:rPr>
                <w:rFonts w:cs="Arial"/>
                <w:sz w:val="20"/>
                <w:szCs w:val="20"/>
              </w:rPr>
              <w:t>EN</w:t>
            </w:r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206-1) </w:t>
            </w:r>
          </w:p>
        </w:tc>
      </w:tr>
      <w:tr w:rsidR="00A2157A" w:rsidRPr="003C7CC1" w14:paraId="18707620" w14:textId="77777777" w:rsidTr="003C7CC1">
        <w:trPr>
          <w:trHeight w:hRule="exact" w:val="28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FAC4C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188F9" w14:textId="77777777" w:rsidR="00A2157A" w:rsidRPr="003C7CC1" w:rsidRDefault="00A2157A" w:rsidP="00024676">
            <w:pPr>
              <w:spacing w:line="240" w:lineRule="auto"/>
              <w:ind w:left="102" w:right="29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nepříznivých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území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v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návrhem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řešení,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případné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doporučení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změně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trasy</w:t>
            </w:r>
            <w:proofErr w:type="spellEnd"/>
          </w:p>
        </w:tc>
      </w:tr>
      <w:tr w:rsidR="00A2157A" w:rsidRPr="003C7CC1" w14:paraId="0F39AAD9" w14:textId="77777777" w:rsidTr="0037673F">
        <w:trPr>
          <w:trHeight w:hRule="exact" w:val="816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06FE9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1FFA8" w14:textId="77777777" w:rsidR="00A2157A" w:rsidRPr="003C7CC1" w:rsidRDefault="00A2157A" w:rsidP="00024676">
            <w:pPr>
              <w:spacing w:line="240" w:lineRule="auto"/>
              <w:ind w:left="102" w:right="295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Údaje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o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technologických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vlastnostech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zemin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,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kterou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je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možno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využít</w:t>
            </w:r>
            <w:proofErr w:type="spellEnd"/>
            <w:r w:rsidRPr="003C7CC1">
              <w:rPr>
                <w:rFonts w:cs="Arial"/>
                <w:spacing w:val="77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sypaninu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(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ČSN 736133)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nebo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jako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do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konsolidační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vrstvy, </w:t>
            </w:r>
            <w:proofErr w:type="spellStart"/>
            <w:proofErr w:type="gramStart"/>
            <w:r w:rsidRPr="003C7CC1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jako</w:t>
            </w:r>
            <w:proofErr w:type="spellEnd"/>
            <w:proofErr w:type="gramEnd"/>
            <w:r w:rsidRPr="003C7CC1">
              <w:rPr>
                <w:rFonts w:cs="Arial"/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konstrukční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materiál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do vozovky,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požadavků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zadavatele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.</w:t>
            </w:r>
          </w:p>
        </w:tc>
      </w:tr>
      <w:tr w:rsidR="00A2157A" w:rsidRPr="003C7CC1" w14:paraId="50B0D797" w14:textId="77777777" w:rsidTr="0037673F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C0001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8F08C" w14:textId="04BFCAB6" w:rsidR="00A2157A" w:rsidRPr="003C7CC1" w:rsidRDefault="00A2157A" w:rsidP="00024676">
            <w:pPr>
              <w:spacing w:line="240" w:lineRule="auto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těžitelnosti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ČSN 73 6133 do 3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tříd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těžitelnostipřípadně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do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kategorií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smluvní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dohody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s </w:t>
            </w:r>
            <w:proofErr w:type="spellStart"/>
            <w:r w:rsidR="00024676" w:rsidRPr="003C7CC1">
              <w:rPr>
                <w:rFonts w:cs="Arial"/>
                <w:spacing w:val="-1"/>
                <w:sz w:val="20"/>
                <w:szCs w:val="20"/>
              </w:rPr>
              <w:t>Objednatel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>em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prací.</w:t>
            </w:r>
          </w:p>
        </w:tc>
      </w:tr>
      <w:tr w:rsidR="00A2157A" w:rsidRPr="003C7CC1" w14:paraId="37629108" w14:textId="77777777" w:rsidTr="003C7CC1">
        <w:trPr>
          <w:trHeight w:hRule="exact" w:val="32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BA68E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1623E" w14:textId="77777777" w:rsidR="00A2157A" w:rsidRPr="003C7CC1" w:rsidRDefault="00A2157A" w:rsidP="00024676">
            <w:pPr>
              <w:spacing w:line="240" w:lineRule="auto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Zatřídění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hornin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vrtatelnosti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vrty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pro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hlubinné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založení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dle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TP76</w:t>
            </w:r>
          </w:p>
        </w:tc>
      </w:tr>
      <w:tr w:rsidR="00A2157A" w:rsidRPr="003C7CC1" w14:paraId="072110BF" w14:textId="77777777" w:rsidTr="003C7CC1">
        <w:trPr>
          <w:trHeight w:hRule="exact" w:val="83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2B5B3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16D0A" w14:textId="0CCDB08A" w:rsidR="00A2157A" w:rsidRPr="003C7CC1" w:rsidRDefault="00A2157A" w:rsidP="00024676">
            <w:pPr>
              <w:spacing w:line="240" w:lineRule="auto"/>
              <w:ind w:left="102" w:right="345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3C7CC1">
              <w:rPr>
                <w:rFonts w:cs="Arial"/>
                <w:spacing w:val="-1"/>
                <w:sz w:val="20"/>
                <w:szCs w:val="20"/>
              </w:rPr>
              <w:t>Vyšetření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režimu</w:t>
            </w:r>
            <w:proofErr w:type="spellEnd"/>
            <w:proofErr w:type="gram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trase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komunikace a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jejím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nejbližším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okolí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,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případně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2"/>
                <w:sz w:val="20"/>
                <w:szCs w:val="20"/>
              </w:rPr>
              <w:t>navrhnout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opatření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Pr="003C7CC1">
              <w:rPr>
                <w:rFonts w:cs="Arial"/>
                <w:spacing w:val="69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snížení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hladiny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,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stanovení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kapilární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vzlínavosti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="003C7CC1">
              <w:rPr>
                <w:rFonts w:cs="Arial"/>
                <w:spacing w:val="-1"/>
                <w:sz w:val="20"/>
                <w:szCs w:val="20"/>
              </w:rPr>
              <w:t> 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režim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vozovky</w:t>
            </w:r>
          </w:p>
        </w:tc>
      </w:tr>
      <w:tr w:rsidR="00A2157A" w:rsidRPr="003C7CC1" w14:paraId="5FB07BC5" w14:textId="77777777" w:rsidTr="003C7CC1">
        <w:trPr>
          <w:trHeight w:hRule="exact" w:val="55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C2975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F3E94" w14:textId="25E27F46" w:rsidR="00A2157A" w:rsidRPr="003C7CC1" w:rsidRDefault="00A2157A" w:rsidP="00024676">
            <w:pPr>
              <w:spacing w:line="240" w:lineRule="auto"/>
              <w:ind w:left="102" w:right="345"/>
              <w:rPr>
                <w:rFonts w:cs="Arial"/>
                <w:spacing w:val="-1"/>
                <w:sz w:val="20"/>
                <w:szCs w:val="20"/>
              </w:rPr>
            </w:pP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Posouzení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vlivu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povětrnostních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podmínek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provádění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zemních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prací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vzhledem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ke</w:t>
            </w:r>
            <w:proofErr w:type="spellEnd"/>
            <w:r w:rsidR="003C7CC1">
              <w:rPr>
                <w:rFonts w:cs="Arial"/>
                <w:spacing w:val="-1"/>
                <w:sz w:val="20"/>
                <w:szCs w:val="20"/>
              </w:rPr>
              <w:t> 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geotechnickým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poměrům</w:t>
            </w:r>
            <w:proofErr w:type="spellEnd"/>
          </w:p>
        </w:tc>
      </w:tr>
      <w:tr w:rsidR="00A2157A" w:rsidRPr="003C7CC1" w14:paraId="0DA47CD5" w14:textId="77777777" w:rsidTr="0037673F">
        <w:trPr>
          <w:trHeight w:hRule="exact" w:val="183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923C3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DB898" w14:textId="78634210" w:rsidR="00A2157A" w:rsidRPr="003C7CC1" w:rsidRDefault="00C03658" w:rsidP="00C03658">
            <w:pPr>
              <w:spacing w:line="240" w:lineRule="auto"/>
              <w:ind w:right="10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Zhodnocení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vlivu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stavební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činnosti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a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budoucího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provozu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komunikace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na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její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A2157A" w:rsidRPr="003C7CC1">
              <w:rPr>
                <w:rFonts w:cs="Arial"/>
                <w:sz w:val="20"/>
                <w:szCs w:val="20"/>
              </w:rPr>
              <w:t>okolí</w:t>
            </w:r>
            <w:proofErr w:type="spellEnd"/>
            <w:r w:rsidR="00A2157A" w:rsidRPr="003C7CC1">
              <w:rPr>
                <w:rFonts w:cs="Arial"/>
                <w:sz w:val="20"/>
                <w:szCs w:val="20"/>
              </w:rPr>
              <w:t>.</w:t>
            </w:r>
          </w:p>
          <w:p w14:paraId="0D0F875F" w14:textId="77777777" w:rsidR="00A2157A" w:rsidRPr="003C7CC1" w:rsidRDefault="00A2157A" w:rsidP="00024676">
            <w:pPr>
              <w:spacing w:line="240" w:lineRule="auto"/>
              <w:ind w:right="3439"/>
              <w:jc w:val="center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 xml:space="preserve">V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hydrogeologické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části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průzkumu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by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měli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být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stanoveny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:</w:t>
            </w:r>
          </w:p>
          <w:p w14:paraId="27C90D92" w14:textId="77777777" w:rsidR="00A2157A" w:rsidRPr="003C7CC1" w:rsidRDefault="00A2157A" w:rsidP="00024676">
            <w:pPr>
              <w:numPr>
                <w:ilvl w:val="0"/>
                <w:numId w:val="7"/>
              </w:numPr>
              <w:tabs>
                <w:tab w:val="left" w:pos="823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přítoků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do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zářezů</w:t>
            </w:r>
            <w:proofErr w:type="spellEnd"/>
          </w:p>
          <w:p w14:paraId="671A6D82" w14:textId="77777777" w:rsidR="00A2157A" w:rsidRPr="003C7CC1" w:rsidRDefault="00A2157A" w:rsidP="00024676">
            <w:pPr>
              <w:numPr>
                <w:ilvl w:val="0"/>
                <w:numId w:val="7"/>
              </w:numPr>
              <w:tabs>
                <w:tab w:val="left" w:pos="822"/>
              </w:tabs>
              <w:spacing w:after="0" w:line="240" w:lineRule="auto"/>
              <w:ind w:left="821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Vliv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stavby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hladinu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>,</w:t>
            </w:r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vydatnost</w:t>
            </w:r>
            <w:proofErr w:type="spellEnd"/>
            <w:r w:rsidRPr="003C7CC1">
              <w:rPr>
                <w:rFonts w:cs="Arial"/>
                <w:spacing w:val="-2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 xml:space="preserve">a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kvalitu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stávajících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zdrojů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podzemní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vody</w:t>
            </w:r>
            <w:proofErr w:type="spellEnd"/>
          </w:p>
          <w:p w14:paraId="7BE7FB66" w14:textId="77777777" w:rsidR="00A2157A" w:rsidRPr="003C7CC1" w:rsidRDefault="00A2157A" w:rsidP="00024676">
            <w:pPr>
              <w:numPr>
                <w:ilvl w:val="0"/>
                <w:numId w:val="7"/>
              </w:numPr>
              <w:tabs>
                <w:tab w:val="left" w:pos="823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Náhradní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zdroje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vod</w:t>
            </w:r>
            <w:proofErr w:type="spellEnd"/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pacing w:val="-2"/>
                <w:sz w:val="20"/>
                <w:szCs w:val="20"/>
              </w:rPr>
              <w:t>pro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obyvatelstvo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v</w:t>
            </w:r>
            <w:r w:rsidRPr="003C7CC1">
              <w:rPr>
                <w:rFonts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případě</w:t>
            </w:r>
            <w:proofErr w:type="spellEnd"/>
            <w:r w:rsidRPr="003C7CC1">
              <w:rPr>
                <w:rFonts w:cs="Arial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jejich</w:t>
            </w:r>
            <w:proofErr w:type="spellEnd"/>
            <w:r w:rsidRPr="003C7CC1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ovlivnění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pacing w:val="-1"/>
                <w:sz w:val="20"/>
                <w:szCs w:val="20"/>
              </w:rPr>
              <w:t>stavbou</w:t>
            </w:r>
            <w:proofErr w:type="spellEnd"/>
          </w:p>
        </w:tc>
      </w:tr>
      <w:tr w:rsidR="00A2157A" w:rsidRPr="003C7CC1" w14:paraId="17EC4169" w14:textId="77777777" w:rsidTr="003C7CC1">
        <w:trPr>
          <w:trHeight w:hRule="exact" w:val="3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5A5C2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4EE06" w14:textId="1435483D" w:rsidR="00A2157A" w:rsidRPr="003C7CC1" w:rsidRDefault="00A2157A" w:rsidP="003C7CC1">
            <w:pPr>
              <w:spacing w:line="240" w:lineRule="auto"/>
              <w:ind w:right="1379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 xml:space="preserve">Posouzení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vlivu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stavby a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provozu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komunikace</w:t>
            </w:r>
            <w:r w:rsid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na</w:t>
            </w:r>
            <w:proofErr w:type="spellEnd"/>
            <w:r w:rsidRPr="003C7CC1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okolní</w:t>
            </w:r>
            <w:proofErr w:type="spellEnd"/>
            <w:r w:rsidR="003C7CC1">
              <w:rPr>
                <w:rFonts w:cs="Arial"/>
                <w:sz w:val="20"/>
                <w:szCs w:val="20"/>
              </w:rPr>
              <w:t xml:space="preserve"> </w:t>
            </w:r>
            <w:r w:rsidRPr="003C7CC1">
              <w:rPr>
                <w:rFonts w:cs="Arial"/>
                <w:sz w:val="20"/>
                <w:szCs w:val="20"/>
              </w:rPr>
              <w:t>stavby.</w:t>
            </w:r>
          </w:p>
        </w:tc>
      </w:tr>
      <w:tr w:rsidR="00A2157A" w:rsidRPr="003C7CC1" w14:paraId="0F6CD086" w14:textId="77777777" w:rsidTr="0037673F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61BD4" w14:textId="77777777" w:rsidR="00A2157A" w:rsidRPr="003C7CC1" w:rsidRDefault="00A2157A" w:rsidP="00024676">
            <w:pPr>
              <w:spacing w:line="240" w:lineRule="auto"/>
              <w:ind w:left="102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6872E" w14:textId="77777777" w:rsidR="00A2157A" w:rsidRPr="003C7CC1" w:rsidRDefault="00A2157A" w:rsidP="00024676">
            <w:pPr>
              <w:spacing w:line="240" w:lineRule="auto"/>
              <w:ind w:right="3439"/>
              <w:rPr>
                <w:rFonts w:cs="Arial"/>
                <w:sz w:val="20"/>
                <w:szCs w:val="20"/>
              </w:rPr>
            </w:pPr>
            <w:r w:rsidRPr="003C7CC1">
              <w:rPr>
                <w:rFonts w:cs="Arial"/>
                <w:sz w:val="20"/>
                <w:szCs w:val="20"/>
              </w:rPr>
              <w:t xml:space="preserve">Závěry a </w:t>
            </w:r>
            <w:proofErr w:type="spellStart"/>
            <w:r w:rsidRPr="003C7CC1">
              <w:rPr>
                <w:rFonts w:cs="Arial"/>
                <w:sz w:val="20"/>
                <w:szCs w:val="20"/>
              </w:rPr>
              <w:t>doporučení</w:t>
            </w:r>
            <w:proofErr w:type="spellEnd"/>
          </w:p>
        </w:tc>
      </w:tr>
    </w:tbl>
    <w:p w14:paraId="1D5F73FC" w14:textId="0DE411F9" w:rsidR="00F17570" w:rsidRPr="003C7CC1" w:rsidRDefault="00F17570" w:rsidP="00024676">
      <w:pPr>
        <w:spacing w:line="240" w:lineRule="auto"/>
        <w:rPr>
          <w:rFonts w:cs="Arial"/>
          <w:b/>
          <w:sz w:val="20"/>
          <w:szCs w:val="20"/>
        </w:rPr>
      </w:pPr>
    </w:p>
    <w:p w14:paraId="0EB37637" w14:textId="77777777" w:rsidR="00A2157A" w:rsidRPr="00420F0E" w:rsidRDefault="00A2157A" w:rsidP="00024676">
      <w:pPr>
        <w:spacing w:line="240" w:lineRule="auto"/>
        <w:rPr>
          <w:rFonts w:cs="Arial"/>
          <w:b/>
          <w:szCs w:val="22"/>
        </w:rPr>
      </w:pPr>
      <w:r w:rsidRPr="00420F0E">
        <w:rPr>
          <w:rFonts w:cs="Arial"/>
          <w:b/>
          <w:szCs w:val="22"/>
        </w:rPr>
        <w:t>E. Členění díla Geotechnický průzkum:</w:t>
      </w:r>
    </w:p>
    <w:p w14:paraId="15CAD335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Identifikační údaje</w:t>
      </w:r>
    </w:p>
    <w:p w14:paraId="211546B6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Popis stavby včetně objektů</w:t>
      </w:r>
    </w:p>
    <w:p w14:paraId="48467F45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Rozbor dostupných podkladů</w:t>
      </w:r>
    </w:p>
    <w:p w14:paraId="538D5B06" w14:textId="77777777" w:rsidR="00A2157A" w:rsidRPr="003C7CC1" w:rsidRDefault="00A2157A" w:rsidP="00024676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1. Popis geologických poměrů</w:t>
      </w:r>
    </w:p>
    <w:p w14:paraId="70E9D0AA" w14:textId="77777777" w:rsidR="00A2157A" w:rsidRPr="003C7CC1" w:rsidRDefault="00A2157A" w:rsidP="00024676">
      <w:pPr>
        <w:widowControl w:val="0"/>
        <w:suppressAutoHyphens/>
        <w:spacing w:after="0" w:line="240" w:lineRule="auto"/>
        <w:ind w:left="141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2. Popis hydrogeologických poměrů</w:t>
      </w:r>
    </w:p>
    <w:p w14:paraId="54F701A4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Popis geologického profilu průzkumných sond</w:t>
      </w:r>
    </w:p>
    <w:p w14:paraId="2306E265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Protokoly o laboratorních zkouškách</w:t>
      </w:r>
    </w:p>
    <w:p w14:paraId="5A281328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Závěrečná zpráva (včetně závěrů a doporučení)</w:t>
      </w:r>
    </w:p>
    <w:p w14:paraId="4E73D6E6" w14:textId="77777777" w:rsidR="00A2157A" w:rsidRPr="003C7CC1" w:rsidRDefault="00A2157A" w:rsidP="00024676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338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Mapové podklady (včetně popisu a umístění sond)</w:t>
      </w:r>
    </w:p>
    <w:p w14:paraId="4D080893" w14:textId="77777777" w:rsidR="00A2157A" w:rsidRPr="003C7CC1" w:rsidRDefault="00A2157A" w:rsidP="00024676">
      <w:pPr>
        <w:widowControl w:val="0"/>
        <w:numPr>
          <w:ilvl w:val="4"/>
          <w:numId w:val="6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Podrobná situace – dle podkladů k zadání</w:t>
      </w:r>
    </w:p>
    <w:p w14:paraId="483DD322" w14:textId="17FEA8D0" w:rsidR="00A2157A" w:rsidRDefault="00A2157A" w:rsidP="00024676">
      <w:pPr>
        <w:widowControl w:val="0"/>
        <w:numPr>
          <w:ilvl w:val="4"/>
          <w:numId w:val="6"/>
        </w:numPr>
        <w:suppressAutoHyphens/>
        <w:spacing w:after="0" w:line="240" w:lineRule="auto"/>
        <w:jc w:val="both"/>
        <w:rPr>
          <w:rFonts w:eastAsia="Lucida Sans Unicode" w:cs="Arial"/>
          <w:bCs/>
          <w:sz w:val="20"/>
          <w:szCs w:val="20"/>
        </w:rPr>
      </w:pPr>
      <w:r w:rsidRPr="003C7CC1">
        <w:rPr>
          <w:rFonts w:eastAsia="Lucida Sans Unicode" w:cs="Arial"/>
          <w:bCs/>
          <w:sz w:val="20"/>
          <w:szCs w:val="20"/>
        </w:rPr>
        <w:t>Podélný profil – dle podkladů k</w:t>
      </w:r>
      <w:r w:rsidR="00B463F4">
        <w:rPr>
          <w:rFonts w:eastAsia="Lucida Sans Unicode" w:cs="Arial"/>
          <w:bCs/>
          <w:sz w:val="20"/>
          <w:szCs w:val="20"/>
        </w:rPr>
        <w:t> </w:t>
      </w:r>
      <w:r w:rsidRPr="003C7CC1">
        <w:rPr>
          <w:rFonts w:eastAsia="Lucida Sans Unicode" w:cs="Arial"/>
          <w:bCs/>
          <w:sz w:val="20"/>
          <w:szCs w:val="20"/>
        </w:rPr>
        <w:t>zadání</w:t>
      </w:r>
    </w:p>
    <w:p w14:paraId="575E9281" w14:textId="1F9EEE02" w:rsidR="00B463F4" w:rsidRDefault="00B463F4" w:rsidP="00B463F4">
      <w:pPr>
        <w:widowControl w:val="0"/>
        <w:suppressAutoHyphens/>
        <w:spacing w:after="0" w:line="240" w:lineRule="auto"/>
        <w:ind w:left="3600"/>
        <w:jc w:val="both"/>
        <w:rPr>
          <w:rFonts w:eastAsia="Lucida Sans Unicode" w:cs="Arial"/>
          <w:bCs/>
          <w:sz w:val="20"/>
          <w:szCs w:val="20"/>
        </w:rPr>
      </w:pPr>
    </w:p>
    <w:p w14:paraId="30BEB1A7" w14:textId="34A080D9" w:rsidR="00825F82" w:rsidRDefault="00825F82">
      <w:pPr>
        <w:spacing w:after="200" w:line="276" w:lineRule="auto"/>
        <w:rPr>
          <w:rFonts w:eastAsia="Lucida Sans Unicode" w:cs="Arial"/>
          <w:bCs/>
          <w:sz w:val="20"/>
          <w:szCs w:val="20"/>
        </w:rPr>
      </w:pPr>
      <w:r>
        <w:rPr>
          <w:rFonts w:eastAsia="Lucida Sans Unicode" w:cs="Arial"/>
          <w:bCs/>
          <w:sz w:val="20"/>
          <w:szCs w:val="20"/>
        </w:rPr>
        <w:br w:type="page"/>
      </w:r>
    </w:p>
    <w:p w14:paraId="5EF70913" w14:textId="77777777" w:rsidR="00B463F4" w:rsidRPr="00825F82" w:rsidRDefault="00B463F4" w:rsidP="00825F82">
      <w:pPr>
        <w:widowControl w:val="0"/>
        <w:suppressAutoHyphens/>
        <w:spacing w:after="0" w:line="276" w:lineRule="auto"/>
        <w:jc w:val="center"/>
        <w:rPr>
          <w:rFonts w:eastAsia="Lucida Sans Unicode" w:cs="Arial"/>
          <w:b/>
          <w:bCs/>
          <w:szCs w:val="22"/>
        </w:rPr>
      </w:pPr>
      <w:r w:rsidRPr="000C1BC4">
        <w:rPr>
          <w:rFonts w:eastAsia="Lucida Sans Unicode" w:cs="Arial"/>
          <w:b/>
          <w:bCs/>
          <w:szCs w:val="22"/>
        </w:rPr>
        <w:lastRenderedPageBreak/>
        <w:t xml:space="preserve">Příloha </w:t>
      </w:r>
      <w:commentRangeStart w:id="45"/>
      <w:r w:rsidRPr="000C1BC4">
        <w:rPr>
          <w:rFonts w:eastAsia="Lucida Sans Unicode" w:cs="Arial"/>
          <w:b/>
          <w:bCs/>
          <w:szCs w:val="22"/>
        </w:rPr>
        <w:t>č. 3</w:t>
      </w:r>
      <w:commentRangeEnd w:id="45"/>
      <w:r w:rsidRPr="000C1BC4">
        <w:rPr>
          <w:rStyle w:val="Odkaznakoment"/>
          <w:rFonts w:cs="Arial"/>
          <w:sz w:val="22"/>
          <w:szCs w:val="22"/>
        </w:rPr>
        <w:commentReference w:id="45"/>
      </w:r>
    </w:p>
    <w:p w14:paraId="4623FCE9" w14:textId="77777777" w:rsidR="00B463F4" w:rsidRPr="00825F82" w:rsidRDefault="00B463F4" w:rsidP="00B463F4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 w:val="20"/>
          <w:szCs w:val="20"/>
        </w:rPr>
      </w:pPr>
    </w:p>
    <w:p w14:paraId="3BB5E183" w14:textId="0E2B8C69" w:rsidR="00B463F4" w:rsidRPr="00825F82" w:rsidRDefault="00B463F4" w:rsidP="00825F82">
      <w:pPr>
        <w:spacing w:after="0" w:line="240" w:lineRule="auto"/>
        <w:rPr>
          <w:rFonts w:cs="Arial"/>
          <w:b/>
          <w:sz w:val="20"/>
          <w:szCs w:val="20"/>
        </w:rPr>
      </w:pPr>
      <w:proofErr w:type="gramStart"/>
      <w:r w:rsidRPr="00825F82">
        <w:rPr>
          <w:rFonts w:cs="Arial"/>
          <w:b/>
          <w:sz w:val="20"/>
          <w:szCs w:val="20"/>
        </w:rPr>
        <w:t>STÁTNÍ  POZEMKOVÝ</w:t>
      </w:r>
      <w:proofErr w:type="gramEnd"/>
      <w:r w:rsidRPr="00825F82">
        <w:rPr>
          <w:rFonts w:cs="Arial"/>
          <w:b/>
          <w:sz w:val="20"/>
          <w:szCs w:val="20"/>
        </w:rPr>
        <w:t xml:space="preserve"> </w:t>
      </w:r>
      <w:r w:rsidR="002970C0">
        <w:rPr>
          <w:rFonts w:cs="Arial"/>
          <w:b/>
          <w:sz w:val="20"/>
          <w:szCs w:val="20"/>
        </w:rPr>
        <w:t>.</w:t>
      </w:r>
      <w:r w:rsidRPr="00825F82">
        <w:rPr>
          <w:rFonts w:cs="Arial"/>
          <w:b/>
          <w:sz w:val="20"/>
          <w:szCs w:val="20"/>
        </w:rPr>
        <w:t>ÚŘAD</w:t>
      </w:r>
    </w:p>
    <w:p w14:paraId="4B992074" w14:textId="77777777" w:rsidR="00B463F4" w:rsidRPr="00825F82" w:rsidRDefault="00B463F4" w:rsidP="00825F82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825F82">
        <w:rPr>
          <w:rFonts w:cs="Arial"/>
          <w:sz w:val="20"/>
          <w:szCs w:val="20"/>
          <w:u w:val="single"/>
        </w:rPr>
        <w:t>Sídlo: Husinecká 1024/</w:t>
      </w:r>
      <w:proofErr w:type="gramStart"/>
      <w:r w:rsidRPr="00825F82">
        <w:rPr>
          <w:rFonts w:cs="Arial"/>
          <w:sz w:val="20"/>
          <w:szCs w:val="20"/>
          <w:u w:val="single"/>
        </w:rPr>
        <w:t>11a</w:t>
      </w:r>
      <w:proofErr w:type="gramEnd"/>
      <w:r w:rsidRPr="00825F82">
        <w:rPr>
          <w:rFonts w:cs="Arial"/>
          <w:sz w:val="20"/>
          <w:szCs w:val="20"/>
          <w:u w:val="single"/>
        </w:rPr>
        <w:t>, 130 00 Praha 3 – Žižkov, IČO: 01312774, DIČ: CZ01312774</w:t>
      </w:r>
    </w:p>
    <w:p w14:paraId="37D8B43B" w14:textId="77777777" w:rsidR="00B463F4" w:rsidRPr="00825F82" w:rsidRDefault="00B463F4" w:rsidP="00B463F4">
      <w:pPr>
        <w:rPr>
          <w:rFonts w:cs="Arial"/>
          <w:b/>
          <w:sz w:val="20"/>
          <w:szCs w:val="20"/>
        </w:rPr>
      </w:pPr>
    </w:p>
    <w:p w14:paraId="1C4B1651" w14:textId="77777777" w:rsidR="00825F82" w:rsidRDefault="00825F82" w:rsidP="00825F82">
      <w:pPr>
        <w:spacing w:before="120" w:after="0" w:line="240" w:lineRule="auto"/>
        <w:jc w:val="center"/>
        <w:rPr>
          <w:rFonts w:cs="Arial"/>
          <w:b/>
          <w:sz w:val="28"/>
          <w:szCs w:val="28"/>
        </w:rPr>
      </w:pPr>
    </w:p>
    <w:p w14:paraId="0F8704DE" w14:textId="702D7E16" w:rsidR="00B463F4" w:rsidRPr="00825F82" w:rsidRDefault="00B463F4" w:rsidP="00825F82">
      <w:pPr>
        <w:spacing w:before="120" w:after="0" w:line="240" w:lineRule="auto"/>
        <w:jc w:val="center"/>
        <w:rPr>
          <w:rFonts w:cs="Arial"/>
          <w:b/>
          <w:sz w:val="28"/>
          <w:szCs w:val="28"/>
        </w:rPr>
      </w:pPr>
      <w:r w:rsidRPr="00825F82">
        <w:rPr>
          <w:rFonts w:cs="Arial"/>
          <w:b/>
          <w:sz w:val="28"/>
          <w:szCs w:val="28"/>
        </w:rPr>
        <w:t>P L N Á    M O C</w:t>
      </w:r>
    </w:p>
    <w:p w14:paraId="49D26C6C" w14:textId="77777777" w:rsidR="00B463F4" w:rsidRPr="00825F82" w:rsidRDefault="00B463F4" w:rsidP="00825F82">
      <w:pPr>
        <w:spacing w:before="120" w:after="0" w:line="240" w:lineRule="auto"/>
        <w:ind w:right="-285"/>
        <w:rPr>
          <w:rFonts w:cs="Arial"/>
          <w:sz w:val="20"/>
          <w:szCs w:val="20"/>
        </w:rPr>
      </w:pPr>
    </w:p>
    <w:p w14:paraId="289658C8" w14:textId="77777777" w:rsidR="00B463F4" w:rsidRPr="00825F82" w:rsidRDefault="00B463F4" w:rsidP="00825F8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25F82">
        <w:rPr>
          <w:rFonts w:ascii="Arial" w:hAnsi="Arial" w:cs="Arial"/>
          <w:b/>
          <w:sz w:val="20"/>
          <w:szCs w:val="20"/>
        </w:rPr>
        <w:t xml:space="preserve">Česká </w:t>
      </w:r>
      <w:proofErr w:type="gramStart"/>
      <w:r w:rsidRPr="00825F82">
        <w:rPr>
          <w:rFonts w:ascii="Arial" w:hAnsi="Arial" w:cs="Arial"/>
          <w:b/>
          <w:sz w:val="20"/>
          <w:szCs w:val="20"/>
        </w:rPr>
        <w:t>republika - Státní</w:t>
      </w:r>
      <w:proofErr w:type="gramEnd"/>
      <w:r w:rsidRPr="00825F82">
        <w:rPr>
          <w:rFonts w:ascii="Arial" w:hAnsi="Arial" w:cs="Arial"/>
          <w:b/>
          <w:sz w:val="20"/>
          <w:szCs w:val="20"/>
        </w:rPr>
        <w:t xml:space="preserve"> pozemkový úřad, 130 00 Praha 3,</w:t>
      </w:r>
      <w:r w:rsidRPr="00825F82">
        <w:rPr>
          <w:rFonts w:ascii="Arial" w:hAnsi="Arial" w:cs="Arial"/>
          <w:sz w:val="20"/>
          <w:szCs w:val="20"/>
        </w:rPr>
        <w:t xml:space="preserve"> </w:t>
      </w:r>
      <w:r w:rsidRPr="00825F82">
        <w:rPr>
          <w:rFonts w:ascii="Arial" w:hAnsi="Arial" w:cs="Arial"/>
          <w:b/>
          <w:sz w:val="20"/>
          <w:szCs w:val="20"/>
        </w:rPr>
        <w:t xml:space="preserve">Husinecká 1024/11a </w:t>
      </w:r>
    </w:p>
    <w:p w14:paraId="2AD8B990" w14:textId="34A8C1FD" w:rsidR="00B463F4" w:rsidRPr="00825F82" w:rsidRDefault="00B463F4" w:rsidP="00825F8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25F82">
        <w:rPr>
          <w:rFonts w:ascii="Arial" w:hAnsi="Arial" w:cs="Arial"/>
          <w:sz w:val="20"/>
          <w:szCs w:val="20"/>
        </w:rPr>
        <w:t xml:space="preserve">Krajský pozemkový úřad pro </w:t>
      </w:r>
      <w:r w:rsidR="00825F82">
        <w:rPr>
          <w:rFonts w:ascii="Arial" w:hAnsi="Arial" w:cs="Arial"/>
          <w:sz w:val="20"/>
          <w:szCs w:val="20"/>
        </w:rPr>
        <w:t>Moravskoslezský kraj</w:t>
      </w:r>
    </w:p>
    <w:p w14:paraId="57539909" w14:textId="4C146FF0" w:rsidR="00B463F4" w:rsidRPr="00825F82" w:rsidRDefault="00B463F4" w:rsidP="00825F82">
      <w:pPr>
        <w:tabs>
          <w:tab w:val="left" w:pos="2268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IČ</w:t>
      </w:r>
      <w:r w:rsidR="00825F82">
        <w:rPr>
          <w:rFonts w:cs="Arial"/>
          <w:sz w:val="20"/>
          <w:szCs w:val="20"/>
        </w:rPr>
        <w:t>/DIČ</w:t>
      </w:r>
      <w:r w:rsidRPr="00825F82">
        <w:rPr>
          <w:rFonts w:cs="Arial"/>
          <w:sz w:val="20"/>
          <w:szCs w:val="20"/>
        </w:rPr>
        <w:t xml:space="preserve">: </w:t>
      </w:r>
      <w:r w:rsidR="00825F82">
        <w:rPr>
          <w:rFonts w:cs="Arial"/>
          <w:sz w:val="20"/>
          <w:szCs w:val="20"/>
        </w:rPr>
        <w:tab/>
      </w:r>
      <w:r w:rsidRPr="00825F82">
        <w:rPr>
          <w:rFonts w:cs="Arial"/>
          <w:sz w:val="20"/>
          <w:szCs w:val="20"/>
        </w:rPr>
        <w:t>01312774</w:t>
      </w:r>
      <w:r w:rsidR="00825F82">
        <w:rPr>
          <w:rFonts w:cs="Arial"/>
          <w:sz w:val="20"/>
          <w:szCs w:val="20"/>
        </w:rPr>
        <w:t xml:space="preserve"> / </w:t>
      </w:r>
      <w:r w:rsidRPr="00825F82">
        <w:rPr>
          <w:rFonts w:cs="Arial"/>
          <w:sz w:val="20"/>
          <w:szCs w:val="20"/>
        </w:rPr>
        <w:t>CZ01312774</w:t>
      </w:r>
    </w:p>
    <w:p w14:paraId="3D22D24D" w14:textId="5022EC6C" w:rsidR="00B463F4" w:rsidRPr="00825F82" w:rsidRDefault="00B463F4" w:rsidP="00825F82">
      <w:pPr>
        <w:tabs>
          <w:tab w:val="left" w:pos="2268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Adresa: </w:t>
      </w:r>
      <w:r w:rsidR="00825F82">
        <w:rPr>
          <w:rFonts w:cs="Arial"/>
          <w:sz w:val="20"/>
          <w:szCs w:val="20"/>
        </w:rPr>
        <w:tab/>
      </w:r>
      <w:r w:rsidR="002970C0" w:rsidRPr="00D65F99">
        <w:rPr>
          <w:rFonts w:cs="Arial"/>
          <w:bCs/>
          <w:color w:val="000000"/>
          <w:sz w:val="20"/>
          <w:szCs w:val="20"/>
        </w:rPr>
        <w:t xml:space="preserve">Libušina 502/5, 702 </w:t>
      </w:r>
      <w:proofErr w:type="gramStart"/>
      <w:r w:rsidR="002970C0" w:rsidRPr="00D65F99">
        <w:rPr>
          <w:rFonts w:cs="Arial"/>
          <w:bCs/>
          <w:color w:val="000000"/>
          <w:sz w:val="20"/>
          <w:szCs w:val="20"/>
        </w:rPr>
        <w:t>00  Ostrava</w:t>
      </w:r>
      <w:proofErr w:type="gramEnd"/>
    </w:p>
    <w:p w14:paraId="7BEA9A41" w14:textId="47171557" w:rsidR="00B463F4" w:rsidRDefault="00B463F4" w:rsidP="00825F82">
      <w:pPr>
        <w:tabs>
          <w:tab w:val="left" w:pos="2268"/>
        </w:tabs>
        <w:spacing w:after="0" w:line="240" w:lineRule="auto"/>
        <w:ind w:right="566"/>
        <w:jc w:val="both"/>
        <w:rPr>
          <w:rFonts w:cs="Arial"/>
          <w:bCs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Zastoupený: </w:t>
      </w:r>
      <w:r w:rsidR="00825F82">
        <w:rPr>
          <w:rFonts w:cs="Arial"/>
          <w:sz w:val="20"/>
          <w:szCs w:val="20"/>
        </w:rPr>
        <w:tab/>
      </w:r>
      <w:r w:rsidR="002970C0" w:rsidRPr="00D65F99">
        <w:rPr>
          <w:rFonts w:cs="Arial"/>
          <w:bCs/>
          <w:sz w:val="20"/>
          <w:szCs w:val="20"/>
        </w:rPr>
        <w:t>Mgr. Danou Liškovou, ředitelkou KPÚ pro Moravskoslezský kraj</w:t>
      </w:r>
    </w:p>
    <w:p w14:paraId="5B9A8B90" w14:textId="77777777" w:rsidR="002970C0" w:rsidRPr="00825F82" w:rsidRDefault="002970C0" w:rsidP="00825F82">
      <w:pPr>
        <w:tabs>
          <w:tab w:val="left" w:pos="2268"/>
        </w:tabs>
        <w:spacing w:after="0" w:line="240" w:lineRule="auto"/>
        <w:ind w:right="566"/>
        <w:jc w:val="both"/>
        <w:rPr>
          <w:rFonts w:cs="Arial"/>
          <w:sz w:val="20"/>
          <w:szCs w:val="20"/>
        </w:rPr>
      </w:pPr>
    </w:p>
    <w:p w14:paraId="33CF9FCD" w14:textId="1A7AC699" w:rsidR="00B463F4" w:rsidRPr="002970C0" w:rsidRDefault="00B463F4" w:rsidP="00825F82">
      <w:pPr>
        <w:spacing w:before="120" w:after="0" w:line="240" w:lineRule="auto"/>
        <w:ind w:right="70"/>
        <w:jc w:val="center"/>
        <w:rPr>
          <w:rFonts w:cs="Arial"/>
          <w:b/>
          <w:szCs w:val="22"/>
        </w:rPr>
      </w:pPr>
      <w:r w:rsidRPr="002970C0">
        <w:rPr>
          <w:rFonts w:cs="Arial"/>
          <w:b/>
          <w:szCs w:val="22"/>
        </w:rPr>
        <w:t xml:space="preserve">z m o c ň u j e </w:t>
      </w:r>
      <w:proofErr w:type="gramStart"/>
      <w:r w:rsidR="002970C0" w:rsidRPr="002970C0">
        <w:rPr>
          <w:rFonts w:cs="Arial"/>
          <w:b/>
          <w:szCs w:val="22"/>
        </w:rPr>
        <w:t xml:space="preserve">   </w:t>
      </w:r>
      <w:r w:rsidRPr="002970C0">
        <w:rPr>
          <w:rFonts w:cs="Arial"/>
          <w:b/>
          <w:szCs w:val="22"/>
        </w:rPr>
        <w:t>(</w:t>
      </w:r>
      <w:proofErr w:type="gramEnd"/>
      <w:r w:rsidRPr="002970C0">
        <w:rPr>
          <w:rFonts w:cs="Arial"/>
          <w:b/>
          <w:szCs w:val="22"/>
        </w:rPr>
        <w:t>pověřuje)</w:t>
      </w:r>
    </w:p>
    <w:p w14:paraId="3F323BB0" w14:textId="77777777" w:rsidR="00B463F4" w:rsidRPr="00825F82" w:rsidRDefault="00B463F4" w:rsidP="00825F82">
      <w:pPr>
        <w:spacing w:after="0" w:line="240" w:lineRule="auto"/>
        <w:ind w:right="70"/>
        <w:jc w:val="both"/>
        <w:rPr>
          <w:rFonts w:cs="Arial"/>
          <w:b/>
          <w:sz w:val="20"/>
          <w:szCs w:val="20"/>
        </w:rPr>
      </w:pPr>
    </w:p>
    <w:p w14:paraId="01F42215" w14:textId="77777777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  <w:highlight w:val="yellow"/>
        </w:rPr>
      </w:pPr>
      <w:proofErr w:type="spellStart"/>
      <w:proofErr w:type="gramStart"/>
      <w:r w:rsidRPr="00825F82">
        <w:rPr>
          <w:rFonts w:cs="Arial"/>
          <w:sz w:val="20"/>
          <w:szCs w:val="20"/>
          <w:highlight w:val="yellow"/>
        </w:rPr>
        <w:t>fyz.osoba</w:t>
      </w:r>
      <w:proofErr w:type="spellEnd"/>
      <w:proofErr w:type="gramEnd"/>
    </w:p>
    <w:p w14:paraId="0DCC40D2" w14:textId="77777777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  <w:highlight w:val="yellow"/>
        </w:rPr>
      </w:pPr>
      <w:r w:rsidRPr="00825F82">
        <w:rPr>
          <w:rFonts w:cs="Arial"/>
          <w:sz w:val="20"/>
          <w:szCs w:val="20"/>
          <w:highlight w:val="yellow"/>
        </w:rPr>
        <w:t>se sídlem</w:t>
      </w:r>
    </w:p>
    <w:p w14:paraId="6FDF6CD0" w14:textId="5B6E93E2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  <w:highlight w:val="yellow"/>
        </w:rPr>
        <w:t>IČ:</w:t>
      </w:r>
    </w:p>
    <w:p w14:paraId="695E6511" w14:textId="77777777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558209B" w14:textId="77777777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nebo</w:t>
      </w:r>
    </w:p>
    <w:p w14:paraId="00E7B593" w14:textId="77777777" w:rsidR="00B463F4" w:rsidRPr="00825F82" w:rsidRDefault="00B463F4" w:rsidP="00825F82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42D8505" w14:textId="0BC371A5" w:rsidR="00B463F4" w:rsidRPr="00825F82" w:rsidRDefault="00B463F4" w:rsidP="00825F82">
      <w:pPr>
        <w:tabs>
          <w:tab w:val="left" w:pos="2268"/>
        </w:tabs>
        <w:spacing w:after="0" w:line="240" w:lineRule="auto"/>
        <w:jc w:val="both"/>
        <w:rPr>
          <w:rFonts w:cs="Arial"/>
          <w:sz w:val="20"/>
          <w:szCs w:val="20"/>
        </w:rPr>
      </w:pPr>
      <w:proofErr w:type="gramStart"/>
      <w:r w:rsidRPr="00825F82">
        <w:rPr>
          <w:rFonts w:cs="Arial"/>
          <w:sz w:val="20"/>
          <w:szCs w:val="20"/>
        </w:rPr>
        <w:t xml:space="preserve">společnost:  </w:t>
      </w:r>
      <w:r w:rsidR="00825F82">
        <w:rPr>
          <w:rFonts w:cs="Arial"/>
          <w:sz w:val="20"/>
          <w:szCs w:val="20"/>
        </w:rPr>
        <w:tab/>
      </w:r>
      <w:proofErr w:type="gramEnd"/>
      <w:r w:rsidRPr="00825F82">
        <w:rPr>
          <w:rFonts w:cs="Arial"/>
          <w:b/>
          <w:sz w:val="20"/>
          <w:szCs w:val="20"/>
          <w:highlight w:val="yellow"/>
          <w:lang w:val="de-DE"/>
        </w:rPr>
        <w:t>[DOPLNIT]</w:t>
      </w:r>
      <w:r w:rsidRPr="00825F82">
        <w:rPr>
          <w:rFonts w:cs="Arial"/>
          <w:b/>
          <w:sz w:val="20"/>
          <w:szCs w:val="20"/>
          <w:lang w:val="de-DE"/>
        </w:rPr>
        <w:t xml:space="preserve"> </w:t>
      </w:r>
    </w:p>
    <w:p w14:paraId="7154E8A1" w14:textId="30D97134" w:rsidR="00B463F4" w:rsidRPr="00825F82" w:rsidRDefault="00B463F4" w:rsidP="00825F82">
      <w:pPr>
        <w:tabs>
          <w:tab w:val="left" w:pos="2268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se </w:t>
      </w:r>
      <w:proofErr w:type="gramStart"/>
      <w:r w:rsidRPr="00825F82">
        <w:rPr>
          <w:rFonts w:cs="Arial"/>
          <w:sz w:val="20"/>
          <w:szCs w:val="20"/>
        </w:rPr>
        <w:t xml:space="preserve">sídlem:  </w:t>
      </w:r>
      <w:r w:rsidR="00825F82">
        <w:rPr>
          <w:rFonts w:cs="Arial"/>
          <w:sz w:val="20"/>
          <w:szCs w:val="20"/>
        </w:rPr>
        <w:tab/>
      </w:r>
      <w:proofErr w:type="gramEnd"/>
      <w:r w:rsidRPr="00825F82">
        <w:rPr>
          <w:rFonts w:cs="Arial"/>
          <w:b/>
          <w:sz w:val="20"/>
          <w:szCs w:val="20"/>
          <w:highlight w:val="yellow"/>
          <w:lang w:val="de-DE"/>
        </w:rPr>
        <w:t>[DOPLNIT]</w:t>
      </w:r>
    </w:p>
    <w:p w14:paraId="616D6FA8" w14:textId="476CEBA8" w:rsidR="00B463F4" w:rsidRPr="00825F82" w:rsidRDefault="00B463F4" w:rsidP="00825F82">
      <w:pPr>
        <w:tabs>
          <w:tab w:val="left" w:pos="2268"/>
        </w:tabs>
        <w:spacing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IČ: </w:t>
      </w:r>
      <w:r w:rsidR="00825F82">
        <w:rPr>
          <w:rFonts w:cs="Arial"/>
          <w:sz w:val="20"/>
          <w:szCs w:val="20"/>
        </w:rPr>
        <w:tab/>
      </w:r>
      <w:r w:rsidRPr="00825F82">
        <w:rPr>
          <w:rFonts w:cs="Arial"/>
          <w:b/>
          <w:sz w:val="20"/>
          <w:szCs w:val="20"/>
          <w:highlight w:val="yellow"/>
        </w:rPr>
        <w:t>[DOPLNIT]</w:t>
      </w:r>
    </w:p>
    <w:p w14:paraId="3E6173F2" w14:textId="72C00CD5" w:rsidR="00B463F4" w:rsidRPr="00825F82" w:rsidRDefault="00B463F4" w:rsidP="00825F82">
      <w:pPr>
        <w:tabs>
          <w:tab w:val="left" w:pos="2268"/>
        </w:tabs>
        <w:spacing w:after="0" w:line="240" w:lineRule="auto"/>
        <w:ind w:right="70"/>
        <w:jc w:val="both"/>
        <w:rPr>
          <w:rFonts w:cs="Arial"/>
          <w:sz w:val="20"/>
          <w:szCs w:val="20"/>
        </w:rPr>
      </w:pPr>
      <w:proofErr w:type="gramStart"/>
      <w:r w:rsidRPr="00825F82">
        <w:rPr>
          <w:rFonts w:cs="Arial"/>
          <w:sz w:val="20"/>
          <w:szCs w:val="20"/>
        </w:rPr>
        <w:t xml:space="preserve">Zastoupená:  </w:t>
      </w:r>
      <w:r w:rsidR="00825F82">
        <w:rPr>
          <w:rFonts w:cs="Arial"/>
          <w:sz w:val="20"/>
          <w:szCs w:val="20"/>
        </w:rPr>
        <w:tab/>
      </w:r>
      <w:proofErr w:type="gramEnd"/>
      <w:r w:rsidRPr="00825F82">
        <w:rPr>
          <w:rFonts w:cs="Arial"/>
          <w:b/>
          <w:sz w:val="20"/>
          <w:szCs w:val="20"/>
          <w:highlight w:val="yellow"/>
        </w:rPr>
        <w:t>[DOPLNIT]</w:t>
      </w:r>
    </w:p>
    <w:p w14:paraId="3BA9E4AE" w14:textId="77777777" w:rsidR="00B463F4" w:rsidRPr="00825F82" w:rsidRDefault="00B463F4" w:rsidP="00825F82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1ED43B85" w14:textId="746E6066" w:rsidR="00B463F4" w:rsidRPr="00825F82" w:rsidRDefault="00B463F4" w:rsidP="00825F82">
      <w:pPr>
        <w:spacing w:before="120" w:after="0" w:line="240" w:lineRule="auto"/>
        <w:ind w:right="70"/>
        <w:jc w:val="both"/>
        <w:rPr>
          <w:rFonts w:cs="Arial"/>
          <w:i/>
          <w:color w:val="FF0000"/>
          <w:sz w:val="20"/>
          <w:szCs w:val="20"/>
        </w:rPr>
      </w:pPr>
      <w:r w:rsidRPr="00825F82">
        <w:rPr>
          <w:rFonts w:cs="Arial"/>
          <w:sz w:val="20"/>
          <w:szCs w:val="20"/>
        </w:rPr>
        <w:t>k zastupování ČR - Státního pozemkového úřadu, tj. k veškerým právním úkonům směřujícím k získání povolení stavebního úřadu na stavbu</w:t>
      </w:r>
      <w:r w:rsidR="002970C0">
        <w:rPr>
          <w:rFonts w:cs="Arial"/>
          <w:sz w:val="20"/>
          <w:szCs w:val="20"/>
        </w:rPr>
        <w:t xml:space="preserve"> </w:t>
      </w:r>
      <w:r w:rsidR="002970C0" w:rsidRPr="00DA0B8A">
        <w:rPr>
          <w:rFonts w:cs="Arial"/>
          <w:b/>
          <w:sz w:val="20"/>
          <w:szCs w:val="20"/>
        </w:rPr>
        <w:t xml:space="preserve">„Realizace společných zařízení v k. </w:t>
      </w:r>
      <w:proofErr w:type="spellStart"/>
      <w:r w:rsidR="002970C0" w:rsidRPr="00DA0B8A">
        <w:rPr>
          <w:rFonts w:cs="Arial"/>
          <w:b/>
          <w:sz w:val="20"/>
          <w:szCs w:val="20"/>
        </w:rPr>
        <w:t>ú.</w:t>
      </w:r>
      <w:proofErr w:type="spellEnd"/>
      <w:r w:rsidR="002970C0" w:rsidRPr="00DA0B8A">
        <w:rPr>
          <w:rFonts w:cs="Arial"/>
          <w:b/>
          <w:sz w:val="20"/>
          <w:szCs w:val="20"/>
        </w:rPr>
        <w:t xml:space="preserve"> Ropice - I. etapa“ </w:t>
      </w:r>
      <w:r w:rsidRPr="00825F82">
        <w:rPr>
          <w:rFonts w:cs="Arial"/>
          <w:sz w:val="20"/>
          <w:szCs w:val="20"/>
        </w:rPr>
        <w:t>dle</w:t>
      </w:r>
      <w:r w:rsidR="002970C0">
        <w:rPr>
          <w:rFonts w:cs="Arial"/>
          <w:sz w:val="20"/>
          <w:szCs w:val="20"/>
        </w:rPr>
        <w:t> </w:t>
      </w:r>
      <w:r w:rsidRPr="00825F82">
        <w:rPr>
          <w:rFonts w:cs="Arial"/>
          <w:sz w:val="20"/>
          <w:szCs w:val="20"/>
        </w:rPr>
        <w:t xml:space="preserve">smlouvy o dílo uzavřené dne </w:t>
      </w:r>
      <w:r w:rsidRPr="00825F82">
        <w:rPr>
          <w:rFonts w:cs="Arial"/>
          <w:b/>
          <w:sz w:val="20"/>
          <w:szCs w:val="20"/>
          <w:highlight w:val="yellow"/>
        </w:rPr>
        <w:t>[DOPLNIT]</w:t>
      </w:r>
      <w:r w:rsidRPr="00825F82">
        <w:rPr>
          <w:rFonts w:cs="Arial"/>
          <w:sz w:val="20"/>
          <w:szCs w:val="20"/>
        </w:rPr>
        <w:t xml:space="preserve"> mezi Státním pozemkovým úřadem jako zmocnitelem a</w:t>
      </w:r>
      <w:r w:rsidR="002970C0">
        <w:rPr>
          <w:rFonts w:cs="Arial"/>
          <w:sz w:val="20"/>
          <w:szCs w:val="20"/>
        </w:rPr>
        <w:t> </w:t>
      </w:r>
      <w:r w:rsidRPr="00825F82">
        <w:rPr>
          <w:rFonts w:cs="Arial"/>
          <w:sz w:val="20"/>
          <w:szCs w:val="20"/>
        </w:rPr>
        <w:t xml:space="preserve">společností </w:t>
      </w:r>
      <w:r w:rsidRPr="00825F82">
        <w:rPr>
          <w:rFonts w:cs="Arial"/>
          <w:b/>
          <w:sz w:val="20"/>
          <w:szCs w:val="20"/>
          <w:highlight w:val="yellow"/>
        </w:rPr>
        <w:t>[DOPLNIT]</w:t>
      </w:r>
      <w:r w:rsidRPr="00825F82">
        <w:rPr>
          <w:rFonts w:cs="Arial"/>
          <w:b/>
          <w:sz w:val="20"/>
          <w:szCs w:val="20"/>
        </w:rPr>
        <w:t xml:space="preserve"> /</w:t>
      </w:r>
      <w:proofErr w:type="spellStart"/>
      <w:proofErr w:type="gramStart"/>
      <w:r w:rsidRPr="00825F82">
        <w:rPr>
          <w:rFonts w:cs="Arial"/>
          <w:b/>
          <w:sz w:val="20"/>
          <w:szCs w:val="20"/>
          <w:highlight w:val="yellow"/>
        </w:rPr>
        <w:t>fyz.osobou</w:t>
      </w:r>
      <w:proofErr w:type="spellEnd"/>
      <w:proofErr w:type="gramEnd"/>
      <w:r w:rsidRPr="00825F82">
        <w:rPr>
          <w:rFonts w:cs="Arial"/>
          <w:b/>
          <w:sz w:val="20"/>
          <w:szCs w:val="20"/>
          <w:highlight w:val="yellow"/>
        </w:rPr>
        <w:t xml:space="preserve"> (jméno</w:t>
      </w:r>
      <w:r w:rsidRPr="00825F82">
        <w:rPr>
          <w:rFonts w:cs="Arial"/>
          <w:b/>
          <w:sz w:val="20"/>
          <w:szCs w:val="20"/>
        </w:rPr>
        <w:t>)</w:t>
      </w:r>
      <w:r w:rsidRPr="00825F82">
        <w:rPr>
          <w:rFonts w:cs="Arial"/>
          <w:sz w:val="20"/>
          <w:szCs w:val="20"/>
        </w:rPr>
        <w:t xml:space="preserve"> jako zmocněncem v rozsahu čl. </w:t>
      </w:r>
      <w:r w:rsidR="002970C0">
        <w:rPr>
          <w:rFonts w:cs="Arial"/>
          <w:sz w:val="20"/>
          <w:szCs w:val="20"/>
        </w:rPr>
        <w:t>I</w:t>
      </w:r>
      <w:r w:rsidRPr="00825F82">
        <w:rPr>
          <w:rFonts w:cs="Arial"/>
          <w:sz w:val="20"/>
          <w:szCs w:val="20"/>
        </w:rPr>
        <w:t xml:space="preserve"> této smlouvy.</w:t>
      </w:r>
    </w:p>
    <w:p w14:paraId="3B10DFE5" w14:textId="3C2C3D83" w:rsidR="00B463F4" w:rsidRPr="00825F82" w:rsidRDefault="00B463F4" w:rsidP="00825F82">
      <w:pPr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V rámci této plné moci je zmocněnec oprávněn:</w:t>
      </w:r>
    </w:p>
    <w:p w14:paraId="32776EF1" w14:textId="77777777" w:rsidR="00B463F4" w:rsidRPr="00825F82" w:rsidRDefault="00B463F4" w:rsidP="00825F82">
      <w:pPr>
        <w:pStyle w:val="Odstavecseseznamem"/>
        <w:numPr>
          <w:ilvl w:val="0"/>
          <w:numId w:val="25"/>
        </w:numPr>
        <w:tabs>
          <w:tab w:val="left" w:pos="360"/>
        </w:tabs>
        <w:spacing w:after="0" w:line="240" w:lineRule="auto"/>
        <w:ind w:left="714" w:right="68" w:hanging="357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podání žádosti o vydání stavebního povolení</w:t>
      </w:r>
    </w:p>
    <w:p w14:paraId="2AE7D351" w14:textId="77777777" w:rsidR="00B463F4" w:rsidRPr="00825F82" w:rsidRDefault="00B463F4" w:rsidP="00825F82">
      <w:pPr>
        <w:pStyle w:val="Odstavecseseznamem"/>
        <w:numPr>
          <w:ilvl w:val="0"/>
          <w:numId w:val="25"/>
        </w:numPr>
        <w:tabs>
          <w:tab w:val="left" w:pos="360"/>
        </w:tabs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doplnění a opravy podání po výzvě stavebního úřadu </w:t>
      </w:r>
    </w:p>
    <w:p w14:paraId="1AA29402" w14:textId="0840A076" w:rsidR="00B463F4" w:rsidRPr="00825F82" w:rsidRDefault="00B463F4" w:rsidP="00825F82">
      <w:pPr>
        <w:pStyle w:val="Odstavecseseznamem"/>
        <w:numPr>
          <w:ilvl w:val="0"/>
          <w:numId w:val="25"/>
        </w:numPr>
        <w:tabs>
          <w:tab w:val="left" w:pos="360"/>
        </w:tabs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 xml:space="preserve">převzetí veškerých písemností a rozhodnutí stavebního úřadu </w:t>
      </w:r>
    </w:p>
    <w:p w14:paraId="6A14D270" w14:textId="77777777" w:rsidR="00B463F4" w:rsidRPr="00825F82" w:rsidRDefault="00B463F4" w:rsidP="00825F82">
      <w:pPr>
        <w:pStyle w:val="Odstavecseseznamem"/>
        <w:numPr>
          <w:ilvl w:val="0"/>
          <w:numId w:val="25"/>
        </w:numPr>
        <w:tabs>
          <w:tab w:val="left" w:pos="360"/>
        </w:tabs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vzdání se práva na odvolání proti rozhodnutí stavebního úřadu</w:t>
      </w:r>
    </w:p>
    <w:p w14:paraId="3BD9F7FE" w14:textId="3258887D" w:rsidR="00B463F4" w:rsidRPr="00825F82" w:rsidRDefault="00B463F4" w:rsidP="00825F82">
      <w:pPr>
        <w:pStyle w:val="Odstavecseseznamem"/>
        <w:numPr>
          <w:ilvl w:val="0"/>
          <w:numId w:val="25"/>
        </w:numPr>
        <w:tabs>
          <w:tab w:val="left" w:pos="360"/>
        </w:tabs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další právní úkony směřující k dosažení vydání příslušného stavebního povolení</w:t>
      </w:r>
    </w:p>
    <w:p w14:paraId="02194144" w14:textId="77777777" w:rsidR="00B463F4" w:rsidRPr="00825F82" w:rsidRDefault="00B463F4" w:rsidP="00825F82">
      <w:pPr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Tato plná moc je platná ode dne jejího udělení (podpisu) a zaniká pravomocným rozhodnutím stavebního úřadu; je vyhotovena ve třech stejnopisech, z nichž jeden je založen u zmocnitele.</w:t>
      </w:r>
    </w:p>
    <w:p w14:paraId="1FAF0EAD" w14:textId="1CE35CC1" w:rsidR="00B463F4" w:rsidRDefault="00B463F4" w:rsidP="00825F82">
      <w:pPr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596A22D1" w14:textId="77777777" w:rsidR="002970C0" w:rsidRPr="00825F82" w:rsidRDefault="002970C0" w:rsidP="00825F82">
      <w:pPr>
        <w:spacing w:before="120"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19D2C011" w14:textId="28D9795A" w:rsidR="00B463F4" w:rsidRPr="00825F82" w:rsidRDefault="00B463F4" w:rsidP="002970C0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V</w:t>
      </w:r>
      <w:r w:rsidR="002970C0">
        <w:rPr>
          <w:rFonts w:cs="Arial"/>
          <w:sz w:val="20"/>
          <w:szCs w:val="20"/>
        </w:rPr>
        <w:t xml:space="preserve"> </w:t>
      </w:r>
      <w:del w:id="46" w:author="Ulrich Přemysl Ing." w:date="2020-01-06T09:34:00Z">
        <w:r w:rsidR="002970C0" w:rsidDel="00C86795">
          <w:rPr>
            <w:rFonts w:cs="Arial"/>
            <w:sz w:val="20"/>
            <w:szCs w:val="20"/>
          </w:rPr>
          <w:delText>……………………..</w:delText>
        </w:r>
      </w:del>
      <w:ins w:id="47" w:author="Ulrich Přemysl Ing." w:date="2020-01-06T09:34:00Z">
        <w:r w:rsidR="00C86795">
          <w:rPr>
            <w:rFonts w:cs="Arial"/>
            <w:sz w:val="20"/>
            <w:szCs w:val="20"/>
          </w:rPr>
          <w:t>Ostravě</w:t>
        </w:r>
      </w:ins>
      <w:del w:id="48" w:author="Ulrich Přemysl Ing." w:date="2020-01-06T09:34:00Z">
        <w:r w:rsidRPr="00825F82" w:rsidDel="00C86795">
          <w:rPr>
            <w:rFonts w:cs="Arial"/>
            <w:sz w:val="20"/>
            <w:szCs w:val="20"/>
          </w:rPr>
          <w:tab/>
        </w:r>
      </w:del>
      <w:ins w:id="49" w:author="Ulrich Přemysl Ing." w:date="2020-01-06T09:34:00Z">
        <w:r w:rsidR="00C86795">
          <w:rPr>
            <w:rFonts w:cs="Arial"/>
            <w:sz w:val="20"/>
            <w:szCs w:val="20"/>
          </w:rPr>
          <w:t xml:space="preserve"> </w:t>
        </w:r>
      </w:ins>
      <w:r w:rsidRPr="00825F82">
        <w:rPr>
          <w:rFonts w:cs="Arial"/>
          <w:sz w:val="20"/>
          <w:szCs w:val="20"/>
        </w:rPr>
        <w:t xml:space="preserve">dne     </w:t>
      </w:r>
      <w:r w:rsidR="002970C0">
        <w:rPr>
          <w:rFonts w:cs="Arial"/>
          <w:sz w:val="20"/>
          <w:szCs w:val="20"/>
        </w:rPr>
        <w:t>………………</w:t>
      </w:r>
      <w:r w:rsidRPr="00825F82">
        <w:rPr>
          <w:rFonts w:cs="Arial"/>
          <w:sz w:val="20"/>
          <w:szCs w:val="20"/>
        </w:rPr>
        <w:t xml:space="preserve">  </w:t>
      </w:r>
    </w:p>
    <w:p w14:paraId="451F0F03" w14:textId="77777777" w:rsidR="00B463F4" w:rsidRPr="00825F82" w:rsidRDefault="00B463F4" w:rsidP="002970C0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538FC0D4" w14:textId="77777777" w:rsidR="00B463F4" w:rsidRPr="00825F82" w:rsidRDefault="00B463F4" w:rsidP="002970C0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4CE55D95" w14:textId="55774299" w:rsidR="00B463F4" w:rsidRPr="00825F82" w:rsidRDefault="00B463F4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bookmarkStart w:id="50" w:name="Text16"/>
      <w:r w:rsidRPr="00825F82">
        <w:rPr>
          <w:rFonts w:cs="Arial"/>
          <w:sz w:val="20"/>
          <w:szCs w:val="20"/>
        </w:rPr>
        <w:t>……………………………………….</w:t>
      </w:r>
      <w:bookmarkEnd w:id="50"/>
    </w:p>
    <w:p w14:paraId="734F5054" w14:textId="2308F586" w:rsidR="00725D7A" w:rsidRDefault="00725D7A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Mgr. Dana Lišková</w:t>
      </w:r>
    </w:p>
    <w:p w14:paraId="1643EB6F" w14:textId="5AB52B69" w:rsidR="00B463F4" w:rsidRPr="00825F82" w:rsidRDefault="00B463F4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ředitel</w:t>
      </w:r>
      <w:r w:rsidR="002970C0">
        <w:rPr>
          <w:rFonts w:cs="Arial"/>
          <w:sz w:val="20"/>
          <w:szCs w:val="20"/>
        </w:rPr>
        <w:t>ka</w:t>
      </w:r>
      <w:r w:rsidRPr="00825F82">
        <w:rPr>
          <w:rFonts w:cs="Arial"/>
          <w:sz w:val="20"/>
          <w:szCs w:val="20"/>
        </w:rPr>
        <w:t xml:space="preserve"> KPÚ pro </w:t>
      </w:r>
      <w:r w:rsidR="002970C0">
        <w:rPr>
          <w:rFonts w:cs="Arial"/>
          <w:sz w:val="20"/>
          <w:szCs w:val="20"/>
        </w:rPr>
        <w:t>Moravskoslezský kraj</w:t>
      </w:r>
    </w:p>
    <w:p w14:paraId="4332DA6E" w14:textId="77777777" w:rsidR="00B463F4" w:rsidRPr="00825F82" w:rsidRDefault="00B463F4" w:rsidP="002970C0">
      <w:pPr>
        <w:pStyle w:val="Zkladntext31"/>
        <w:rPr>
          <w:rFonts w:ascii="Arial" w:hAnsi="Arial" w:cs="Arial"/>
          <w:sz w:val="20"/>
        </w:rPr>
      </w:pPr>
    </w:p>
    <w:p w14:paraId="10F28F39" w14:textId="2E77A3A2" w:rsidR="00B463F4" w:rsidRPr="00825F82" w:rsidRDefault="00B463F4" w:rsidP="002970C0">
      <w:pPr>
        <w:pStyle w:val="Zkladntext31"/>
        <w:rPr>
          <w:rFonts w:ascii="Arial" w:hAnsi="Arial" w:cs="Arial"/>
          <w:sz w:val="20"/>
        </w:rPr>
      </w:pPr>
      <w:r w:rsidRPr="00825F82">
        <w:rPr>
          <w:rFonts w:ascii="Arial" w:hAnsi="Arial" w:cs="Arial"/>
          <w:sz w:val="20"/>
        </w:rPr>
        <w:t>Plnou moc přijímá</w:t>
      </w:r>
      <w:r w:rsidR="002970C0">
        <w:rPr>
          <w:rFonts w:ascii="Arial" w:hAnsi="Arial" w:cs="Arial"/>
          <w:sz w:val="20"/>
        </w:rPr>
        <w:t>m</w:t>
      </w:r>
      <w:r w:rsidRPr="00825F82">
        <w:rPr>
          <w:rFonts w:ascii="Arial" w:hAnsi="Arial" w:cs="Arial"/>
          <w:sz w:val="20"/>
        </w:rPr>
        <w:t>: …………………………</w:t>
      </w:r>
    </w:p>
    <w:p w14:paraId="671EAA3B" w14:textId="77777777" w:rsidR="002970C0" w:rsidRPr="00825F82" w:rsidRDefault="002970C0" w:rsidP="002970C0">
      <w:pPr>
        <w:spacing w:before="120" w:after="0" w:line="240" w:lineRule="auto"/>
        <w:ind w:right="68"/>
        <w:jc w:val="both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 xml:space="preserve"> ………………</w:t>
      </w:r>
      <w:proofErr w:type="gramStart"/>
      <w:r>
        <w:rPr>
          <w:rFonts w:cs="Arial"/>
          <w:sz w:val="20"/>
          <w:szCs w:val="20"/>
        </w:rPr>
        <w:t>…….</w:t>
      </w:r>
      <w:proofErr w:type="gramEnd"/>
      <w:r>
        <w:rPr>
          <w:rFonts w:cs="Arial"/>
          <w:sz w:val="20"/>
          <w:szCs w:val="20"/>
        </w:rPr>
        <w:t>.</w:t>
      </w:r>
      <w:r w:rsidRPr="00825F82">
        <w:rPr>
          <w:rFonts w:cs="Arial"/>
          <w:sz w:val="20"/>
          <w:szCs w:val="20"/>
        </w:rPr>
        <w:tab/>
        <w:t xml:space="preserve">dne     </w:t>
      </w:r>
      <w:r>
        <w:rPr>
          <w:rFonts w:cs="Arial"/>
          <w:sz w:val="20"/>
          <w:szCs w:val="20"/>
        </w:rPr>
        <w:t>………………</w:t>
      </w:r>
      <w:r w:rsidRPr="00825F82">
        <w:rPr>
          <w:rFonts w:cs="Arial"/>
          <w:sz w:val="20"/>
          <w:szCs w:val="20"/>
        </w:rPr>
        <w:t xml:space="preserve">  </w:t>
      </w:r>
    </w:p>
    <w:p w14:paraId="01A3E9E6" w14:textId="77777777" w:rsidR="002970C0" w:rsidRPr="00825F82" w:rsidRDefault="002970C0" w:rsidP="002970C0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0850C732" w14:textId="77777777" w:rsidR="002970C0" w:rsidRPr="00825F82" w:rsidRDefault="002970C0" w:rsidP="002970C0">
      <w:pPr>
        <w:spacing w:after="0" w:line="240" w:lineRule="auto"/>
        <w:ind w:right="70"/>
        <w:jc w:val="both"/>
        <w:rPr>
          <w:rFonts w:cs="Arial"/>
          <w:sz w:val="20"/>
          <w:szCs w:val="20"/>
        </w:rPr>
      </w:pPr>
    </w:p>
    <w:p w14:paraId="1DF66F57" w14:textId="77777777" w:rsidR="002970C0" w:rsidRPr="00825F82" w:rsidRDefault="002970C0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r w:rsidRPr="00825F82">
        <w:rPr>
          <w:rFonts w:cs="Arial"/>
          <w:sz w:val="20"/>
          <w:szCs w:val="20"/>
        </w:rPr>
        <w:t>……………………………………….</w:t>
      </w:r>
    </w:p>
    <w:p w14:paraId="121A2137" w14:textId="0A0FC459" w:rsidR="002970C0" w:rsidRDefault="002970C0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jméno</w:t>
      </w:r>
      <w:r w:rsidR="00725D7A">
        <w:rPr>
          <w:rFonts w:cs="Arial"/>
          <w:sz w:val="20"/>
          <w:szCs w:val="20"/>
        </w:rPr>
        <w:t xml:space="preserve"> zmocněnce</w:t>
      </w:r>
    </w:p>
    <w:p w14:paraId="19EC5257" w14:textId="3A9E3934" w:rsidR="00725D7A" w:rsidRPr="00825F82" w:rsidRDefault="00725D7A" w:rsidP="002970C0">
      <w:pPr>
        <w:spacing w:after="0" w:line="240" w:lineRule="auto"/>
        <w:ind w:left="510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společnost</w:t>
      </w:r>
    </w:p>
    <w:sectPr w:rsidR="00725D7A" w:rsidRPr="00825F82" w:rsidSect="001E387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418" w:header="709" w:footer="397" w:gutter="0"/>
      <w:pgNumType w:start="1"/>
      <w:cols w:space="70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5" w:author="Dlouhá Hana Ing." w:date="2018-10-11T10:37:00Z" w:initials="DHI">
    <w:p w14:paraId="446D2857" w14:textId="77777777" w:rsidR="009B053C" w:rsidRPr="00D3203C" w:rsidRDefault="009B053C" w:rsidP="00B463F4">
      <w:pPr>
        <w:pStyle w:val="Textkomente"/>
      </w:pPr>
      <w:r>
        <w:rPr>
          <w:rStyle w:val="Odkaznakoment"/>
        </w:rPr>
        <w:annotationRef/>
      </w:r>
      <w:r w:rsidRPr="00D3203C">
        <w:t xml:space="preserve">Použije se v případě, že bude předmětem plnění </w:t>
      </w:r>
      <w:r w:rsidRPr="00D3203C">
        <w:br/>
        <w:t>i zajištění stavebního povolení</w:t>
      </w:r>
    </w:p>
    <w:p w14:paraId="2AB17902" w14:textId="77777777" w:rsidR="009B053C" w:rsidRDefault="009B053C" w:rsidP="00B463F4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B179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B17902" w16cid:durableId="212229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D1925" w14:textId="77777777" w:rsidR="009B053C" w:rsidRDefault="009B053C">
      <w:pPr>
        <w:spacing w:after="0" w:line="240" w:lineRule="auto"/>
      </w:pPr>
      <w:r>
        <w:separator/>
      </w:r>
    </w:p>
  </w:endnote>
  <w:endnote w:type="continuationSeparator" w:id="0">
    <w:p w14:paraId="79F509C2" w14:textId="77777777" w:rsidR="009B053C" w:rsidRDefault="009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F57FF" w14:textId="77777777" w:rsidR="009B053C" w:rsidRDefault="009B053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FF9465" w14:textId="77777777" w:rsidR="009B053C" w:rsidRDefault="009B05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193825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0E62647" w14:textId="70FA489E" w:rsidR="009B053C" w:rsidRPr="001E3871" w:rsidRDefault="009B053C" w:rsidP="00110EC5">
        <w:pPr>
          <w:pStyle w:val="Zpat"/>
          <w:jc w:val="center"/>
          <w:rPr>
            <w:sz w:val="18"/>
            <w:szCs w:val="18"/>
          </w:rPr>
        </w:pPr>
        <w:r w:rsidRPr="001E3871">
          <w:rPr>
            <w:sz w:val="18"/>
            <w:szCs w:val="18"/>
          </w:rPr>
          <w:fldChar w:fldCharType="begin"/>
        </w:r>
        <w:r w:rsidRPr="001E3871">
          <w:rPr>
            <w:sz w:val="18"/>
            <w:szCs w:val="18"/>
          </w:rPr>
          <w:instrText>PAGE   \* MERGEFORMAT</w:instrText>
        </w:r>
        <w:r w:rsidRPr="001E3871">
          <w:rPr>
            <w:sz w:val="18"/>
            <w:szCs w:val="18"/>
          </w:rPr>
          <w:fldChar w:fldCharType="separate"/>
        </w:r>
        <w:r w:rsidRPr="001E3871">
          <w:rPr>
            <w:noProof/>
            <w:sz w:val="18"/>
            <w:szCs w:val="18"/>
          </w:rPr>
          <w:t>3</w:t>
        </w:r>
        <w:r w:rsidRPr="001E3871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479841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E77408F" w14:textId="751BDC39" w:rsidR="009B053C" w:rsidRPr="001E3871" w:rsidRDefault="009B053C" w:rsidP="001E3871">
        <w:pPr>
          <w:pStyle w:val="Zpat"/>
          <w:jc w:val="center"/>
          <w:rPr>
            <w:sz w:val="18"/>
            <w:szCs w:val="18"/>
          </w:rPr>
        </w:pPr>
        <w:r w:rsidRPr="001E3871">
          <w:rPr>
            <w:sz w:val="18"/>
            <w:szCs w:val="18"/>
          </w:rPr>
          <w:fldChar w:fldCharType="begin"/>
        </w:r>
        <w:r w:rsidRPr="001E3871">
          <w:rPr>
            <w:sz w:val="18"/>
            <w:szCs w:val="18"/>
          </w:rPr>
          <w:instrText>PAGE   \* MERGEFORMAT</w:instrText>
        </w:r>
        <w:r w:rsidRPr="001E3871">
          <w:rPr>
            <w:sz w:val="18"/>
            <w:szCs w:val="18"/>
          </w:rPr>
          <w:fldChar w:fldCharType="separate"/>
        </w:r>
        <w:r w:rsidRPr="001E3871">
          <w:rPr>
            <w:noProof/>
            <w:sz w:val="18"/>
            <w:szCs w:val="18"/>
          </w:rPr>
          <w:t>1</w:t>
        </w:r>
        <w:r w:rsidRPr="001E387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31E68" w14:textId="77777777" w:rsidR="009B053C" w:rsidRDefault="009B053C">
      <w:pPr>
        <w:spacing w:after="0" w:line="240" w:lineRule="auto"/>
      </w:pPr>
      <w:r>
        <w:separator/>
      </w:r>
    </w:p>
  </w:footnote>
  <w:footnote w:type="continuationSeparator" w:id="0">
    <w:p w14:paraId="36333371" w14:textId="77777777" w:rsidR="009B053C" w:rsidRDefault="009B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DA27D" w14:textId="5CAE355B" w:rsidR="009B053C" w:rsidRPr="00220EE5" w:rsidDel="00C86795" w:rsidRDefault="009B053C" w:rsidP="00C86795">
    <w:pPr>
      <w:pStyle w:val="Zhlav"/>
      <w:tabs>
        <w:tab w:val="left" w:pos="6237"/>
      </w:tabs>
      <w:spacing w:after="0" w:line="240" w:lineRule="auto"/>
      <w:rPr>
        <w:del w:id="51" w:author="Ulrich Přemysl Ing." w:date="2020-01-06T09:32:00Z"/>
        <w:sz w:val="18"/>
        <w:szCs w:val="18"/>
      </w:rPr>
      <w:pPrChange w:id="52" w:author="Ulrich Přemysl Ing." w:date="2020-01-06T09:32:00Z">
        <w:pPr>
          <w:pStyle w:val="Zhlav"/>
          <w:tabs>
            <w:tab w:val="left" w:pos="6237"/>
          </w:tabs>
          <w:spacing w:after="0" w:line="240" w:lineRule="auto"/>
        </w:pPr>
      </w:pPrChange>
    </w:pPr>
    <w:r w:rsidRPr="00220EE5">
      <w:rPr>
        <w:sz w:val="18"/>
        <w:szCs w:val="18"/>
      </w:rPr>
      <w:tab/>
    </w:r>
    <w:r w:rsidRPr="00220EE5">
      <w:rPr>
        <w:sz w:val="18"/>
        <w:szCs w:val="18"/>
      </w:rPr>
      <w:tab/>
    </w:r>
    <w:del w:id="53" w:author="Ulrich Přemysl Ing." w:date="2020-01-06T09:32:00Z">
      <w:r w:rsidDel="00C86795">
        <w:rPr>
          <w:sz w:val="18"/>
          <w:szCs w:val="18"/>
        </w:rPr>
        <w:delText>Č. smlouvy</w:delText>
      </w:r>
      <w:r w:rsidRPr="00220EE5" w:rsidDel="00C86795">
        <w:rPr>
          <w:sz w:val="18"/>
          <w:szCs w:val="18"/>
        </w:rPr>
        <w:delText xml:space="preserve"> </w:delText>
      </w:r>
      <w:r w:rsidDel="00C86795">
        <w:rPr>
          <w:sz w:val="18"/>
          <w:szCs w:val="18"/>
        </w:rPr>
        <w:delText>Objednatel</w:delText>
      </w:r>
      <w:r w:rsidRPr="00220EE5" w:rsidDel="00C86795">
        <w:rPr>
          <w:sz w:val="18"/>
          <w:szCs w:val="18"/>
        </w:rPr>
        <w:delText>e:</w:delText>
      </w:r>
    </w:del>
  </w:p>
  <w:p w14:paraId="1FAB9A48" w14:textId="538BE672" w:rsidR="009B053C" w:rsidRPr="00110EC5" w:rsidRDefault="009B053C" w:rsidP="00C86795">
    <w:pPr>
      <w:pStyle w:val="Zhlav"/>
      <w:tabs>
        <w:tab w:val="left" w:pos="6237"/>
      </w:tabs>
      <w:spacing w:after="0" w:line="240" w:lineRule="auto"/>
      <w:rPr>
        <w:sz w:val="18"/>
        <w:szCs w:val="18"/>
      </w:rPr>
    </w:pPr>
    <w:del w:id="54" w:author="Ulrich Přemysl Ing." w:date="2020-01-06T09:32:00Z">
      <w:r w:rsidRPr="00220EE5" w:rsidDel="00C86795">
        <w:rPr>
          <w:sz w:val="18"/>
          <w:szCs w:val="18"/>
        </w:rPr>
        <w:tab/>
      </w:r>
      <w:r w:rsidRPr="00220EE5" w:rsidDel="00C86795">
        <w:rPr>
          <w:sz w:val="18"/>
          <w:szCs w:val="18"/>
        </w:rPr>
        <w:tab/>
        <w:delText xml:space="preserve">Č. </w:delText>
      </w:r>
      <w:r w:rsidDel="00C86795">
        <w:rPr>
          <w:sz w:val="18"/>
          <w:szCs w:val="18"/>
        </w:rPr>
        <w:delText>smlouvy</w:delText>
      </w:r>
      <w:r w:rsidRPr="00220EE5" w:rsidDel="00C86795">
        <w:rPr>
          <w:sz w:val="18"/>
          <w:szCs w:val="18"/>
        </w:rPr>
        <w:delText xml:space="preserve"> </w:delText>
      </w:r>
      <w:r w:rsidDel="00C86795">
        <w:rPr>
          <w:sz w:val="18"/>
          <w:szCs w:val="18"/>
        </w:rPr>
        <w:delText>Zhotovitel</w:delText>
      </w:r>
      <w:r w:rsidRPr="00220EE5" w:rsidDel="00C86795">
        <w:rPr>
          <w:sz w:val="18"/>
          <w:szCs w:val="18"/>
        </w:rPr>
        <w:delText>e:</w:delText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49023" w14:textId="77777777" w:rsidR="00C86795" w:rsidRPr="00220EE5" w:rsidRDefault="009B053C" w:rsidP="00C86795">
    <w:pPr>
      <w:pStyle w:val="Zhlav"/>
      <w:tabs>
        <w:tab w:val="left" w:pos="6237"/>
      </w:tabs>
      <w:spacing w:after="0" w:line="240" w:lineRule="auto"/>
      <w:rPr>
        <w:ins w:id="55" w:author="Ulrich Přemysl Ing." w:date="2020-01-06T09:32:00Z"/>
        <w:sz w:val="18"/>
        <w:szCs w:val="18"/>
      </w:rPr>
    </w:pPr>
    <w:r w:rsidRPr="00220EE5">
      <w:rPr>
        <w:sz w:val="18"/>
        <w:szCs w:val="18"/>
      </w:rPr>
      <w:t xml:space="preserve"> </w:t>
    </w:r>
    <w:r w:rsidRPr="00220EE5">
      <w:rPr>
        <w:sz w:val="18"/>
        <w:szCs w:val="18"/>
      </w:rPr>
      <w:tab/>
    </w:r>
    <w:r w:rsidRPr="00220EE5">
      <w:rPr>
        <w:sz w:val="18"/>
        <w:szCs w:val="18"/>
      </w:rPr>
      <w:tab/>
    </w:r>
    <w:ins w:id="56" w:author="Ulrich Přemysl Ing." w:date="2020-01-06T09:32:00Z">
      <w:r w:rsidR="00C86795">
        <w:rPr>
          <w:sz w:val="18"/>
          <w:szCs w:val="18"/>
        </w:rPr>
        <w:t>Č. smlouvy</w:t>
      </w:r>
      <w:r w:rsidR="00C86795" w:rsidRPr="00220EE5">
        <w:rPr>
          <w:sz w:val="18"/>
          <w:szCs w:val="18"/>
        </w:rPr>
        <w:t xml:space="preserve"> </w:t>
      </w:r>
      <w:r w:rsidR="00C86795">
        <w:rPr>
          <w:sz w:val="18"/>
          <w:szCs w:val="18"/>
        </w:rPr>
        <w:t>objednatel</w:t>
      </w:r>
      <w:r w:rsidR="00C86795" w:rsidRPr="00220EE5">
        <w:rPr>
          <w:sz w:val="18"/>
          <w:szCs w:val="18"/>
        </w:rPr>
        <w:t>e:</w:t>
      </w:r>
    </w:ins>
  </w:p>
  <w:p w14:paraId="64EA57B1" w14:textId="77777777" w:rsidR="00C86795" w:rsidRPr="00220EE5" w:rsidRDefault="00C86795" w:rsidP="00C86795">
    <w:pPr>
      <w:pStyle w:val="Zhlav"/>
      <w:tabs>
        <w:tab w:val="left" w:pos="6237"/>
      </w:tabs>
      <w:spacing w:after="0" w:line="240" w:lineRule="auto"/>
      <w:rPr>
        <w:ins w:id="57" w:author="Ulrich Přemysl Ing." w:date="2020-01-06T09:32:00Z"/>
        <w:sz w:val="18"/>
        <w:szCs w:val="18"/>
      </w:rPr>
    </w:pPr>
    <w:ins w:id="58" w:author="Ulrich Přemysl Ing." w:date="2020-01-06T09:32:00Z">
      <w:r w:rsidRPr="00220EE5">
        <w:rPr>
          <w:sz w:val="18"/>
          <w:szCs w:val="18"/>
        </w:rPr>
        <w:tab/>
      </w:r>
      <w:r w:rsidRPr="00220EE5">
        <w:rPr>
          <w:sz w:val="18"/>
          <w:szCs w:val="18"/>
        </w:rPr>
        <w:tab/>
        <w:t xml:space="preserve">Č. </w:t>
      </w:r>
      <w:r>
        <w:rPr>
          <w:sz w:val="18"/>
          <w:szCs w:val="18"/>
        </w:rPr>
        <w:t>smlouvy</w:t>
      </w:r>
      <w:r w:rsidRPr="00220EE5">
        <w:rPr>
          <w:sz w:val="18"/>
          <w:szCs w:val="18"/>
        </w:rPr>
        <w:t xml:space="preserve"> </w:t>
      </w:r>
      <w:r>
        <w:rPr>
          <w:sz w:val="18"/>
          <w:szCs w:val="18"/>
        </w:rPr>
        <w:t>zhotovitel</w:t>
      </w:r>
      <w:r w:rsidRPr="00220EE5">
        <w:rPr>
          <w:sz w:val="18"/>
          <w:szCs w:val="18"/>
        </w:rPr>
        <w:t>e:</w:t>
      </w:r>
    </w:ins>
  </w:p>
  <w:p w14:paraId="70776E2B" w14:textId="4803B558" w:rsidR="009B053C" w:rsidRPr="00220EE5" w:rsidDel="00C86795" w:rsidRDefault="009B053C" w:rsidP="00C86795">
    <w:pPr>
      <w:pStyle w:val="Zhlav"/>
      <w:tabs>
        <w:tab w:val="left" w:pos="6237"/>
      </w:tabs>
      <w:spacing w:after="0" w:line="240" w:lineRule="auto"/>
      <w:rPr>
        <w:del w:id="59" w:author="Ulrich Přemysl Ing." w:date="2020-01-06T09:32:00Z"/>
        <w:sz w:val="18"/>
        <w:szCs w:val="18"/>
      </w:rPr>
      <w:pPrChange w:id="60" w:author="Ulrich Přemysl Ing." w:date="2020-01-06T09:32:00Z">
        <w:pPr>
          <w:pStyle w:val="Zhlav"/>
          <w:tabs>
            <w:tab w:val="left" w:pos="6237"/>
          </w:tabs>
          <w:spacing w:after="0" w:line="240" w:lineRule="auto"/>
        </w:pPr>
      </w:pPrChange>
    </w:pPr>
    <w:del w:id="61" w:author="Ulrich Přemysl Ing." w:date="2020-01-06T09:32:00Z">
      <w:r w:rsidDel="00C86795">
        <w:rPr>
          <w:sz w:val="18"/>
          <w:szCs w:val="18"/>
        </w:rPr>
        <w:delText>Č. smlouvy</w:delText>
      </w:r>
      <w:r w:rsidRPr="00220EE5" w:rsidDel="00C86795">
        <w:rPr>
          <w:sz w:val="18"/>
          <w:szCs w:val="18"/>
        </w:rPr>
        <w:delText xml:space="preserve"> </w:delText>
      </w:r>
    </w:del>
    <w:del w:id="62" w:author="Ulrich Přemysl Ing." w:date="2020-01-06T09:28:00Z">
      <w:r w:rsidDel="00C86795">
        <w:rPr>
          <w:sz w:val="18"/>
          <w:szCs w:val="18"/>
        </w:rPr>
        <w:delText>O</w:delText>
      </w:r>
    </w:del>
    <w:del w:id="63" w:author="Ulrich Přemysl Ing." w:date="2020-01-06T09:32:00Z">
      <w:r w:rsidDel="00C86795">
        <w:rPr>
          <w:sz w:val="18"/>
          <w:szCs w:val="18"/>
        </w:rPr>
        <w:delText>bjednatel</w:delText>
      </w:r>
      <w:r w:rsidRPr="00220EE5" w:rsidDel="00C86795">
        <w:rPr>
          <w:sz w:val="18"/>
          <w:szCs w:val="18"/>
        </w:rPr>
        <w:delText>e:</w:delText>
      </w:r>
    </w:del>
  </w:p>
  <w:p w14:paraId="30CA6653" w14:textId="5C958F23" w:rsidR="009B053C" w:rsidRPr="00220EE5" w:rsidRDefault="009B053C" w:rsidP="00C86795">
    <w:pPr>
      <w:pStyle w:val="Zhlav"/>
      <w:tabs>
        <w:tab w:val="left" w:pos="6237"/>
      </w:tabs>
      <w:spacing w:after="0" w:line="240" w:lineRule="auto"/>
      <w:rPr>
        <w:sz w:val="18"/>
        <w:szCs w:val="18"/>
      </w:rPr>
    </w:pPr>
    <w:del w:id="64" w:author="Ulrich Přemysl Ing." w:date="2020-01-06T09:32:00Z">
      <w:r w:rsidRPr="00220EE5" w:rsidDel="00C86795">
        <w:rPr>
          <w:sz w:val="18"/>
          <w:szCs w:val="18"/>
        </w:rPr>
        <w:tab/>
      </w:r>
      <w:r w:rsidRPr="00220EE5" w:rsidDel="00C86795">
        <w:rPr>
          <w:sz w:val="18"/>
          <w:szCs w:val="18"/>
        </w:rPr>
        <w:tab/>
        <w:delText xml:space="preserve">Č. </w:delText>
      </w:r>
      <w:r w:rsidDel="00C86795">
        <w:rPr>
          <w:sz w:val="18"/>
          <w:szCs w:val="18"/>
        </w:rPr>
        <w:delText>smlouvy</w:delText>
      </w:r>
      <w:r w:rsidRPr="00220EE5" w:rsidDel="00C86795">
        <w:rPr>
          <w:sz w:val="18"/>
          <w:szCs w:val="18"/>
        </w:rPr>
        <w:delText xml:space="preserve"> </w:delText>
      </w:r>
    </w:del>
    <w:del w:id="65" w:author="Ulrich Přemysl Ing." w:date="2020-01-06T09:29:00Z">
      <w:r w:rsidDel="00C86795">
        <w:rPr>
          <w:sz w:val="18"/>
          <w:szCs w:val="18"/>
        </w:rPr>
        <w:delText>Z</w:delText>
      </w:r>
    </w:del>
    <w:del w:id="66" w:author="Ulrich Přemysl Ing." w:date="2020-01-06T09:32:00Z">
      <w:r w:rsidDel="00C86795">
        <w:rPr>
          <w:sz w:val="18"/>
          <w:szCs w:val="18"/>
        </w:rPr>
        <w:delText>hotovitel</w:delText>
      </w:r>
      <w:r w:rsidRPr="00220EE5" w:rsidDel="00C86795">
        <w:rPr>
          <w:sz w:val="18"/>
          <w:szCs w:val="18"/>
        </w:rPr>
        <w:delText>e: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48626C9"/>
    <w:multiLevelType w:val="hybridMultilevel"/>
    <w:tmpl w:val="0D5496D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56E5E"/>
    <w:multiLevelType w:val="hybridMultilevel"/>
    <w:tmpl w:val="ACF488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062CBC"/>
    <w:multiLevelType w:val="hybridMultilevel"/>
    <w:tmpl w:val="1F60F49C"/>
    <w:lvl w:ilvl="0" w:tplc="5FE0B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425EE"/>
    <w:multiLevelType w:val="hybridMultilevel"/>
    <w:tmpl w:val="BF2E029C"/>
    <w:lvl w:ilvl="0" w:tplc="AC26DF08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C470BD6"/>
    <w:multiLevelType w:val="hybridMultilevel"/>
    <w:tmpl w:val="2542C33A"/>
    <w:lvl w:ilvl="0" w:tplc="AC26DF08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AC26DF08">
      <w:start w:val="1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5B55D21"/>
    <w:multiLevelType w:val="hybridMultilevel"/>
    <w:tmpl w:val="DAC8D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16C43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8749E"/>
    <w:multiLevelType w:val="multilevel"/>
    <w:tmpl w:val="2F2861A4"/>
    <w:lvl w:ilvl="0">
      <w:start w:val="1"/>
      <w:numFmt w:val="upperRoman"/>
      <w:pStyle w:val="l-L1"/>
      <w:suff w:val="nothing"/>
      <w:lvlText w:val="Čl. %1"/>
      <w:lvlJc w:val="left"/>
      <w:pPr>
        <w:ind w:left="4537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70634"/>
    <w:multiLevelType w:val="hybridMultilevel"/>
    <w:tmpl w:val="63CC0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1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 w15:restartNumberingAfterBreak="0">
    <w:nsid w:val="498F3145"/>
    <w:multiLevelType w:val="singleLevel"/>
    <w:tmpl w:val="3A6E0B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55CE158D"/>
    <w:multiLevelType w:val="hybridMultilevel"/>
    <w:tmpl w:val="0540BFB2"/>
    <w:lvl w:ilvl="0" w:tplc="D4263156">
      <w:start w:val="1"/>
      <w:numFmt w:val="bullet"/>
      <w:lvlText w:val="-"/>
      <w:lvlJc w:val="left"/>
      <w:pPr>
        <w:ind w:left="1457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5AC92803"/>
    <w:multiLevelType w:val="hybridMultilevel"/>
    <w:tmpl w:val="0D5496D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47038"/>
    <w:multiLevelType w:val="hybridMultilevel"/>
    <w:tmpl w:val="C1C2B8C8"/>
    <w:lvl w:ilvl="0" w:tplc="040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15E7809"/>
    <w:multiLevelType w:val="hybridMultilevel"/>
    <w:tmpl w:val="3C54B938"/>
    <w:lvl w:ilvl="0" w:tplc="8E084144">
      <w:start w:val="1"/>
      <w:numFmt w:val="bullet"/>
      <w:lvlText w:val=""/>
      <w:lvlJc w:val="left"/>
      <w:pPr>
        <w:ind w:left="1664" w:hanging="360"/>
      </w:pPr>
      <w:rPr>
        <w:rFonts w:ascii="Symbol" w:eastAsia="Times New Roman" w:hAnsi="Symbol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2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8"/>
  </w:num>
  <w:num w:numId="4">
    <w:abstractNumId w:val="16"/>
  </w:num>
  <w:num w:numId="5">
    <w:abstractNumId w:val="8"/>
  </w:num>
  <w:num w:numId="6">
    <w:abstractNumId w:val="6"/>
  </w:num>
  <w:num w:numId="7">
    <w:abstractNumId w:val="22"/>
  </w:num>
  <w:num w:numId="8">
    <w:abstractNumId w:val="5"/>
  </w:num>
  <w:num w:numId="9">
    <w:abstractNumId w:val="13"/>
  </w:num>
  <w:num w:numId="10">
    <w:abstractNumId w:val="1"/>
  </w:num>
  <w:num w:numId="11">
    <w:abstractNumId w:val="2"/>
  </w:num>
  <w:num w:numId="12">
    <w:abstractNumId w:val="12"/>
  </w:num>
  <w:num w:numId="13">
    <w:abstractNumId w:val="21"/>
  </w:num>
  <w:num w:numId="14">
    <w:abstractNumId w:val="19"/>
  </w:num>
  <w:num w:numId="15">
    <w:abstractNumId w:val="7"/>
    <w:lvlOverride w:ilvl="0">
      <w:startOverride w:val="1"/>
    </w:lvlOverride>
    <w:lvlOverride w:ilvl="1">
      <w:startOverride w:val="2"/>
    </w:lvlOverride>
  </w:num>
  <w:num w:numId="16">
    <w:abstractNumId w:val="4"/>
  </w:num>
  <w:num w:numId="17">
    <w:abstractNumId w:val="17"/>
  </w:num>
  <w:num w:numId="18">
    <w:abstractNumId w:val="15"/>
  </w:num>
  <w:num w:numId="19">
    <w:abstractNumId w:val="0"/>
  </w:num>
  <w:num w:numId="20">
    <w:abstractNumId w:val="20"/>
  </w:num>
  <w:num w:numId="21">
    <w:abstractNumId w:val="10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4"/>
  </w:num>
  <w:num w:numId="2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lrich Přemysl Ing.">
    <w15:presenceInfo w15:providerId="AD" w15:userId="S-1-5-21-3654044162-3347481870-3539283771-107004"/>
  </w15:person>
  <w15:person w15:author="Poledníková Květoslava Ing.">
    <w15:presenceInfo w15:providerId="AD" w15:userId="S-1-5-21-3654044162-3347481870-3539283771-107021"/>
  </w15:person>
  <w15:person w15:author="Dlouhá Hana Ing.">
    <w15:presenceInfo w15:providerId="AD" w15:userId="S-1-5-21-3654044162-3347481870-3539283771-1062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C44"/>
    <w:rsid w:val="00007FAD"/>
    <w:rsid w:val="0001268F"/>
    <w:rsid w:val="00024676"/>
    <w:rsid w:val="00040C29"/>
    <w:rsid w:val="00044697"/>
    <w:rsid w:val="00050977"/>
    <w:rsid w:val="00065445"/>
    <w:rsid w:val="00067428"/>
    <w:rsid w:val="000723AC"/>
    <w:rsid w:val="00086C0B"/>
    <w:rsid w:val="00094F28"/>
    <w:rsid w:val="00097BF8"/>
    <w:rsid w:val="000A04F5"/>
    <w:rsid w:val="000C1BC4"/>
    <w:rsid w:val="000C34AA"/>
    <w:rsid w:val="000E010A"/>
    <w:rsid w:val="000F2021"/>
    <w:rsid w:val="00110EC5"/>
    <w:rsid w:val="00125446"/>
    <w:rsid w:val="00127B63"/>
    <w:rsid w:val="001373A8"/>
    <w:rsid w:val="00162687"/>
    <w:rsid w:val="00163C2D"/>
    <w:rsid w:val="001814BB"/>
    <w:rsid w:val="00192D09"/>
    <w:rsid w:val="001930EA"/>
    <w:rsid w:val="001965C3"/>
    <w:rsid w:val="001A152F"/>
    <w:rsid w:val="001E3871"/>
    <w:rsid w:val="001E6551"/>
    <w:rsid w:val="001F4F25"/>
    <w:rsid w:val="00202408"/>
    <w:rsid w:val="00206692"/>
    <w:rsid w:val="00220EE5"/>
    <w:rsid w:val="002233E4"/>
    <w:rsid w:val="0023681E"/>
    <w:rsid w:val="00245836"/>
    <w:rsid w:val="00246D48"/>
    <w:rsid w:val="0026308F"/>
    <w:rsid w:val="00263609"/>
    <w:rsid w:val="002970C0"/>
    <w:rsid w:val="002A3DE7"/>
    <w:rsid w:val="002B2BE1"/>
    <w:rsid w:val="002B3C8C"/>
    <w:rsid w:val="002B598B"/>
    <w:rsid w:val="002B672B"/>
    <w:rsid w:val="003048FE"/>
    <w:rsid w:val="0030522C"/>
    <w:rsid w:val="003143BB"/>
    <w:rsid w:val="00346C58"/>
    <w:rsid w:val="003504DB"/>
    <w:rsid w:val="00351A12"/>
    <w:rsid w:val="00365E8C"/>
    <w:rsid w:val="003751FB"/>
    <w:rsid w:val="0037673F"/>
    <w:rsid w:val="003A4A6F"/>
    <w:rsid w:val="003C66DE"/>
    <w:rsid w:val="003C69AA"/>
    <w:rsid w:val="003C7CC1"/>
    <w:rsid w:val="003E022F"/>
    <w:rsid w:val="004048DF"/>
    <w:rsid w:val="004125CA"/>
    <w:rsid w:val="0041481F"/>
    <w:rsid w:val="00420667"/>
    <w:rsid w:val="00420F0E"/>
    <w:rsid w:val="00422A39"/>
    <w:rsid w:val="00445223"/>
    <w:rsid w:val="00451C3C"/>
    <w:rsid w:val="004740D3"/>
    <w:rsid w:val="00485FD7"/>
    <w:rsid w:val="00494E2D"/>
    <w:rsid w:val="0049749B"/>
    <w:rsid w:val="004A1C04"/>
    <w:rsid w:val="004A3499"/>
    <w:rsid w:val="004A3871"/>
    <w:rsid w:val="004A6D0F"/>
    <w:rsid w:val="004D6462"/>
    <w:rsid w:val="004D7CD3"/>
    <w:rsid w:val="004E4BFC"/>
    <w:rsid w:val="004E6F89"/>
    <w:rsid w:val="004F71CA"/>
    <w:rsid w:val="00511083"/>
    <w:rsid w:val="00524431"/>
    <w:rsid w:val="00526CA3"/>
    <w:rsid w:val="0056386D"/>
    <w:rsid w:val="00595783"/>
    <w:rsid w:val="005A2148"/>
    <w:rsid w:val="005B3F1A"/>
    <w:rsid w:val="005C597B"/>
    <w:rsid w:val="005D4B42"/>
    <w:rsid w:val="005F2D91"/>
    <w:rsid w:val="006201B6"/>
    <w:rsid w:val="00623AA9"/>
    <w:rsid w:val="0063374B"/>
    <w:rsid w:val="006478B1"/>
    <w:rsid w:val="00651850"/>
    <w:rsid w:val="006542A5"/>
    <w:rsid w:val="00657ABA"/>
    <w:rsid w:val="006671E1"/>
    <w:rsid w:val="00667C76"/>
    <w:rsid w:val="00696B55"/>
    <w:rsid w:val="006A51C2"/>
    <w:rsid w:val="006E61D9"/>
    <w:rsid w:val="00705E3A"/>
    <w:rsid w:val="007141A7"/>
    <w:rsid w:val="00725D7A"/>
    <w:rsid w:val="007417F4"/>
    <w:rsid w:val="00762913"/>
    <w:rsid w:val="00763321"/>
    <w:rsid w:val="00782D33"/>
    <w:rsid w:val="00792F17"/>
    <w:rsid w:val="007A2304"/>
    <w:rsid w:val="007A651B"/>
    <w:rsid w:val="007C4261"/>
    <w:rsid w:val="007D657C"/>
    <w:rsid w:val="007F1214"/>
    <w:rsid w:val="007F1CC8"/>
    <w:rsid w:val="007F7CB4"/>
    <w:rsid w:val="008006A7"/>
    <w:rsid w:val="00802131"/>
    <w:rsid w:val="008068B9"/>
    <w:rsid w:val="00825F82"/>
    <w:rsid w:val="0083709B"/>
    <w:rsid w:val="00843E23"/>
    <w:rsid w:val="00861791"/>
    <w:rsid w:val="00865899"/>
    <w:rsid w:val="008916B0"/>
    <w:rsid w:val="00892BE3"/>
    <w:rsid w:val="008A0651"/>
    <w:rsid w:val="008A4441"/>
    <w:rsid w:val="008B47EE"/>
    <w:rsid w:val="008B5497"/>
    <w:rsid w:val="008D245C"/>
    <w:rsid w:val="008D2E03"/>
    <w:rsid w:val="008E5531"/>
    <w:rsid w:val="008F2323"/>
    <w:rsid w:val="00907890"/>
    <w:rsid w:val="00912447"/>
    <w:rsid w:val="009151E1"/>
    <w:rsid w:val="00954CE5"/>
    <w:rsid w:val="009653A0"/>
    <w:rsid w:val="00985F05"/>
    <w:rsid w:val="009974CE"/>
    <w:rsid w:val="009A2365"/>
    <w:rsid w:val="009B053C"/>
    <w:rsid w:val="009B6D31"/>
    <w:rsid w:val="009B75D9"/>
    <w:rsid w:val="00A02393"/>
    <w:rsid w:val="00A12761"/>
    <w:rsid w:val="00A134E1"/>
    <w:rsid w:val="00A2157A"/>
    <w:rsid w:val="00A425A0"/>
    <w:rsid w:val="00A4713B"/>
    <w:rsid w:val="00A53815"/>
    <w:rsid w:val="00A55F59"/>
    <w:rsid w:val="00A64428"/>
    <w:rsid w:val="00A762CD"/>
    <w:rsid w:val="00A9037C"/>
    <w:rsid w:val="00A92F97"/>
    <w:rsid w:val="00A965B5"/>
    <w:rsid w:val="00AA2291"/>
    <w:rsid w:val="00AB1636"/>
    <w:rsid w:val="00AB3E11"/>
    <w:rsid w:val="00AB509B"/>
    <w:rsid w:val="00AB6DCA"/>
    <w:rsid w:val="00AC047C"/>
    <w:rsid w:val="00AC28DF"/>
    <w:rsid w:val="00AE4C45"/>
    <w:rsid w:val="00AF003D"/>
    <w:rsid w:val="00AF5FDC"/>
    <w:rsid w:val="00AF659C"/>
    <w:rsid w:val="00AF6BD6"/>
    <w:rsid w:val="00B043F1"/>
    <w:rsid w:val="00B26DEE"/>
    <w:rsid w:val="00B44AF2"/>
    <w:rsid w:val="00B463F4"/>
    <w:rsid w:val="00B67725"/>
    <w:rsid w:val="00B758A5"/>
    <w:rsid w:val="00B829B6"/>
    <w:rsid w:val="00B97AED"/>
    <w:rsid w:val="00BB520E"/>
    <w:rsid w:val="00BC065F"/>
    <w:rsid w:val="00BD5EAF"/>
    <w:rsid w:val="00BD72D2"/>
    <w:rsid w:val="00BE00AB"/>
    <w:rsid w:val="00BF4494"/>
    <w:rsid w:val="00BF4B86"/>
    <w:rsid w:val="00BF7078"/>
    <w:rsid w:val="00C02B04"/>
    <w:rsid w:val="00C03658"/>
    <w:rsid w:val="00C07F21"/>
    <w:rsid w:val="00C156F1"/>
    <w:rsid w:val="00C25A3B"/>
    <w:rsid w:val="00C33126"/>
    <w:rsid w:val="00C506E5"/>
    <w:rsid w:val="00C60A57"/>
    <w:rsid w:val="00C61A66"/>
    <w:rsid w:val="00C86795"/>
    <w:rsid w:val="00CB4133"/>
    <w:rsid w:val="00CD1775"/>
    <w:rsid w:val="00CD2A84"/>
    <w:rsid w:val="00D00AC1"/>
    <w:rsid w:val="00D14A87"/>
    <w:rsid w:val="00D14AEE"/>
    <w:rsid w:val="00D378EC"/>
    <w:rsid w:val="00D434C5"/>
    <w:rsid w:val="00D7118D"/>
    <w:rsid w:val="00D9040F"/>
    <w:rsid w:val="00DB6631"/>
    <w:rsid w:val="00DE1350"/>
    <w:rsid w:val="00DE4E65"/>
    <w:rsid w:val="00E06F67"/>
    <w:rsid w:val="00E10F46"/>
    <w:rsid w:val="00E13B41"/>
    <w:rsid w:val="00E33C69"/>
    <w:rsid w:val="00E45C3C"/>
    <w:rsid w:val="00E56F80"/>
    <w:rsid w:val="00E71BA6"/>
    <w:rsid w:val="00E87C7E"/>
    <w:rsid w:val="00E96A97"/>
    <w:rsid w:val="00EA7DAD"/>
    <w:rsid w:val="00EB6B81"/>
    <w:rsid w:val="00ED182E"/>
    <w:rsid w:val="00ED6CE5"/>
    <w:rsid w:val="00EE5EBE"/>
    <w:rsid w:val="00EF480E"/>
    <w:rsid w:val="00F02C44"/>
    <w:rsid w:val="00F17570"/>
    <w:rsid w:val="00F2123A"/>
    <w:rsid w:val="00F36D31"/>
    <w:rsid w:val="00F4586C"/>
    <w:rsid w:val="00F45E92"/>
    <w:rsid w:val="00F572F5"/>
    <w:rsid w:val="00F5760C"/>
    <w:rsid w:val="00F80821"/>
    <w:rsid w:val="00F851D2"/>
    <w:rsid w:val="00F86B77"/>
    <w:rsid w:val="00FC2655"/>
    <w:rsid w:val="00FD1C24"/>
    <w:rsid w:val="00FE1A77"/>
    <w:rsid w:val="00FF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22B1"/>
  <w15:docId w15:val="{C6477C48-4BDB-4FC8-A163-D1E8D6D1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02C44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02C4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02C4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F02C44"/>
    <w:pPr>
      <w:spacing w:line="360" w:lineRule="auto"/>
    </w:pPr>
    <w:rPr>
      <w:b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F02C44"/>
    <w:rPr>
      <w:rFonts w:ascii="Arial" w:eastAsia="Times New Roman" w:hAnsi="Arial" w:cs="Times New Roman"/>
      <w:b/>
      <w:snapToGrid w:val="0"/>
      <w:szCs w:val="20"/>
      <w:lang w:eastAsia="cs-CZ"/>
    </w:rPr>
  </w:style>
  <w:style w:type="character" w:styleId="slostrnky">
    <w:name w:val="page number"/>
    <w:basedOn w:val="Standardnpsmoodstavce"/>
    <w:rsid w:val="00F02C44"/>
  </w:style>
  <w:style w:type="paragraph" w:styleId="Zpat">
    <w:name w:val="footer"/>
    <w:basedOn w:val="Normln"/>
    <w:link w:val="ZpatChar"/>
    <w:uiPriority w:val="99"/>
    <w:rsid w:val="00F02C4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F02C44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F02C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2C44"/>
    <w:rPr>
      <w:rFonts w:ascii="Arial" w:eastAsia="Times New Roman" w:hAnsi="Arial" w:cs="Times New Roman"/>
      <w:szCs w:val="24"/>
      <w:lang w:eastAsia="cs-CZ"/>
    </w:rPr>
  </w:style>
  <w:style w:type="character" w:styleId="Odkaznakoment">
    <w:name w:val="annotation reference"/>
    <w:uiPriority w:val="99"/>
    <w:unhideWhenUsed/>
    <w:rsid w:val="00F02C44"/>
    <w:rPr>
      <w:sz w:val="16"/>
      <w:szCs w:val="16"/>
    </w:rPr>
  </w:style>
  <w:style w:type="paragraph" w:styleId="Odstavecseseznamem">
    <w:name w:val="List Paragraph"/>
    <w:aliases w:val="Odstavec 1.1."/>
    <w:basedOn w:val="Normln"/>
    <w:uiPriority w:val="34"/>
    <w:qFormat/>
    <w:rsid w:val="00F02C44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F02C44"/>
    <w:pPr>
      <w:keepNext/>
      <w:numPr>
        <w:numId w:val="2"/>
      </w:numPr>
      <w:suppressAutoHyphens/>
      <w:spacing w:before="480" w:after="240" w:line="288" w:lineRule="auto"/>
      <w:ind w:left="4820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F02C44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F02C44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F02C44"/>
    <w:rPr>
      <w:rFonts w:ascii="Arial" w:eastAsia="Times New Roman" w:hAnsi="Arial" w:cs="Times New Roman"/>
      <w:szCs w:val="24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F02C44"/>
    <w:pPr>
      <w:keepNext/>
      <w:numPr>
        <w:numId w:val="1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F02C44"/>
    <w:rPr>
      <w:rFonts w:ascii="Arial" w:eastAsia="Times New Roman" w:hAnsi="Arial" w:cs="Times New Roman"/>
      <w:b/>
      <w:szCs w:val="24"/>
      <w:u w:val="single"/>
    </w:rPr>
  </w:style>
  <w:style w:type="table" w:customStyle="1" w:styleId="TableNormal">
    <w:name w:val="Table Normal"/>
    <w:uiPriority w:val="2"/>
    <w:semiHidden/>
    <w:unhideWhenUsed/>
    <w:qFormat/>
    <w:rsid w:val="00F02C4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02C4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13B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13B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6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6E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1965C3"/>
    <w:pPr>
      <w:spacing w:after="0" w:line="240" w:lineRule="auto"/>
      <w:ind w:left="400"/>
    </w:pPr>
    <w:rPr>
      <w:rFonts w:ascii="Times New Roman" w:hAnsi="Times New Roman"/>
      <w:sz w:val="20"/>
      <w:szCs w:val="20"/>
      <w:lang w:eastAsia="tr-TR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373A8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373A8"/>
    <w:rPr>
      <w:rFonts w:ascii="Arial" w:eastAsia="Times New Roman" w:hAnsi="Arial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0A04F5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41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rsid w:val="00B44AF2"/>
    <w:rPr>
      <w:lang w:val="x-none" w:eastAsia="x-none"/>
    </w:rPr>
  </w:style>
  <w:style w:type="character" w:customStyle="1" w:styleId="TSTextlnkuslovanChar">
    <w:name w:val="TS Text článku číslovaný Char"/>
    <w:link w:val="TSTextlnkuslovan"/>
    <w:rsid w:val="00B44AF2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Zkladntext31">
    <w:name w:val="Základní text 31"/>
    <w:basedOn w:val="Normln"/>
    <w:uiPriority w:val="99"/>
    <w:rsid w:val="00B463F4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B463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ydek.pk@spucr.cz" TargetMode="Externa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A1617-EE3E-440E-8559-5CAAE6A6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5472</Words>
  <Characters>32287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Kudelová Hana Ing.</dc:creator>
  <cp:lastModifiedBy>Ulrich Přemysl Ing.</cp:lastModifiedBy>
  <cp:revision>3</cp:revision>
  <cp:lastPrinted>2019-11-22T08:39:00Z</cp:lastPrinted>
  <dcterms:created xsi:type="dcterms:W3CDTF">2020-01-06T08:35:00Z</dcterms:created>
  <dcterms:modified xsi:type="dcterms:W3CDTF">2020-01-06T09:12:00Z</dcterms:modified>
</cp:coreProperties>
</file>